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1E1FC5" w14:textId="42BE4332" w:rsidR="005D6B08" w:rsidRPr="00714493" w:rsidRDefault="00714493" w:rsidP="00714493">
      <w:pPr>
        <w:spacing w:line="360" w:lineRule="auto"/>
        <w:ind w:right="248"/>
        <w:jc w:val="right"/>
        <w:rPr>
          <w:rFonts w:ascii="Times New Roman" w:hAnsi="Times New Roman" w:cs="Times New Roman"/>
        </w:rPr>
      </w:pPr>
      <w:bookmarkStart w:id="0" w:name="_Hlk220323771"/>
      <w:r w:rsidRPr="00714493">
        <w:rPr>
          <w:rFonts w:cstheme="minorHAnsi"/>
        </w:rPr>
        <w:t>Zał. 4 do Z</w:t>
      </w:r>
      <w:r w:rsidR="003B0F42" w:rsidRPr="00714493">
        <w:rPr>
          <w:rFonts w:cstheme="minorHAnsi"/>
        </w:rPr>
        <w:t>O-1/26/PN</w:t>
      </w:r>
      <w:bookmarkEnd w:id="0"/>
    </w:p>
    <w:p w14:paraId="72B5A314" w14:textId="77777777" w:rsidR="002219C7" w:rsidRPr="0022456C" w:rsidRDefault="002219C7" w:rsidP="002219C7">
      <w:pPr>
        <w:spacing w:line="360" w:lineRule="auto"/>
        <w:ind w:right="248"/>
        <w:contextualSpacing/>
        <w:jc w:val="center"/>
        <w:rPr>
          <w:rFonts w:ascii="Times New Roman" w:hAnsi="Times New Roman" w:cs="Times New Roman"/>
        </w:rPr>
      </w:pPr>
      <w:r w:rsidRPr="0022456C">
        <w:rPr>
          <w:rFonts w:ascii="Times New Roman" w:hAnsi="Times New Roman" w:cs="Times New Roman"/>
        </w:rPr>
        <w:t>OPIS PRZEDMIOTU ZAMÓWIENIA</w:t>
      </w:r>
    </w:p>
    <w:p w14:paraId="3D3E204A" w14:textId="77777777" w:rsidR="002219C7" w:rsidRPr="0022456C" w:rsidRDefault="002219C7" w:rsidP="002219C7">
      <w:pPr>
        <w:spacing w:line="360" w:lineRule="auto"/>
        <w:ind w:right="248"/>
        <w:contextualSpacing/>
        <w:jc w:val="both"/>
        <w:rPr>
          <w:rFonts w:ascii="Times New Roman" w:hAnsi="Times New Roman" w:cs="Times New Roman"/>
        </w:rPr>
      </w:pPr>
    </w:p>
    <w:p w14:paraId="136991A0" w14:textId="52B31CDE" w:rsidR="00732BA5" w:rsidRPr="001A629E" w:rsidRDefault="002219C7" w:rsidP="002219C7">
      <w:pPr>
        <w:spacing w:line="360" w:lineRule="auto"/>
        <w:ind w:right="248"/>
        <w:contextualSpacing/>
        <w:jc w:val="center"/>
        <w:rPr>
          <w:rFonts w:ascii="Times New Roman" w:hAnsi="Times New Roman" w:cs="Times New Roman"/>
          <w:b/>
          <w:color w:val="FF0000"/>
        </w:rPr>
      </w:pPr>
      <w:r w:rsidRPr="0022456C">
        <w:rPr>
          <w:rFonts w:ascii="Times New Roman" w:hAnsi="Times New Roman" w:cs="Times New Roman"/>
          <w:b/>
        </w:rPr>
        <w:t>Przedmiotem za</w:t>
      </w:r>
      <w:r w:rsidR="00732BA5" w:rsidRPr="0022456C">
        <w:rPr>
          <w:rFonts w:ascii="Times New Roman" w:hAnsi="Times New Roman" w:cs="Times New Roman"/>
          <w:b/>
        </w:rPr>
        <w:t xml:space="preserve">mówienia jest świadczenie usług polegających  </w:t>
      </w:r>
      <w:r w:rsidRPr="0022456C">
        <w:rPr>
          <w:rFonts w:ascii="Times New Roman" w:hAnsi="Times New Roman" w:cs="Times New Roman"/>
          <w:b/>
        </w:rPr>
        <w:t xml:space="preserve">na </w:t>
      </w:r>
      <w:r w:rsidR="00732BA5" w:rsidRPr="0022456C">
        <w:rPr>
          <w:rFonts w:ascii="Times New Roman" w:hAnsi="Times New Roman" w:cs="Times New Roman"/>
          <w:b/>
        </w:rPr>
        <w:t>przeprowadzeniu certyfikowan</w:t>
      </w:r>
      <w:r w:rsidR="001A629E">
        <w:rPr>
          <w:rFonts w:ascii="Times New Roman" w:hAnsi="Times New Roman" w:cs="Times New Roman"/>
          <w:b/>
        </w:rPr>
        <w:t xml:space="preserve">ego </w:t>
      </w:r>
      <w:r w:rsidR="00732BA5" w:rsidRPr="006303FD">
        <w:rPr>
          <w:rFonts w:ascii="Times New Roman" w:hAnsi="Times New Roman" w:cs="Times New Roman"/>
          <w:b/>
        </w:rPr>
        <w:t>szkole</w:t>
      </w:r>
      <w:r w:rsidR="001A629E" w:rsidRPr="006303FD">
        <w:rPr>
          <w:rFonts w:ascii="Times New Roman" w:hAnsi="Times New Roman" w:cs="Times New Roman"/>
          <w:b/>
        </w:rPr>
        <w:t xml:space="preserve">nia </w:t>
      </w:r>
      <w:r w:rsidR="00732BA5" w:rsidRPr="006303FD">
        <w:rPr>
          <w:rFonts w:ascii="Times New Roman" w:hAnsi="Times New Roman" w:cs="Times New Roman"/>
          <w:b/>
        </w:rPr>
        <w:t xml:space="preserve"> z zakresu badań klinicznych. </w:t>
      </w:r>
    </w:p>
    <w:p w14:paraId="54045953" w14:textId="1F7C9AAD" w:rsidR="00732BA5" w:rsidRPr="001A629E" w:rsidRDefault="001A629E" w:rsidP="002219C7">
      <w:pPr>
        <w:spacing w:line="360" w:lineRule="auto"/>
        <w:ind w:right="248"/>
        <w:contextualSpacing/>
        <w:jc w:val="center"/>
        <w:rPr>
          <w:rFonts w:ascii="Times New Roman" w:hAnsi="Times New Roman" w:cs="Times New Roman"/>
          <w:b/>
          <w:color w:val="FF0000"/>
        </w:rPr>
      </w:pPr>
      <w:r w:rsidRPr="006303FD">
        <w:rPr>
          <w:rFonts w:ascii="Times New Roman" w:hAnsi="Times New Roman" w:cs="Times New Roman"/>
        </w:rPr>
        <w:t xml:space="preserve">Tytuł szkolenia: </w:t>
      </w:r>
      <w:r w:rsidR="006303FD" w:rsidRPr="0022456C">
        <w:rPr>
          <w:rFonts w:ascii="Times New Roman" w:hAnsi="Times New Roman" w:cs="Times New Roman"/>
        </w:rPr>
        <w:t>Szkolenie z zakresu: audyty i inspekcje w badaniach klinicznych</w:t>
      </w:r>
      <w:r w:rsidR="006303FD" w:rsidRPr="001A629E" w:rsidDel="006303FD">
        <w:rPr>
          <w:rFonts w:ascii="Times New Roman" w:hAnsi="Times New Roman" w:cs="Times New Roman"/>
          <w:color w:val="FF0000"/>
        </w:rPr>
        <w:t xml:space="preserve"> </w:t>
      </w:r>
    </w:p>
    <w:p w14:paraId="45E3B9D1" w14:textId="77777777" w:rsidR="002219C7" w:rsidRPr="0022456C" w:rsidRDefault="002219C7" w:rsidP="002219C7">
      <w:pPr>
        <w:pStyle w:val="Default"/>
        <w:spacing w:line="360" w:lineRule="auto"/>
        <w:ind w:right="248"/>
        <w:jc w:val="both"/>
        <w:rPr>
          <w:rFonts w:ascii="Times New Roman" w:hAnsi="Times New Roman" w:cs="Times New Roman"/>
          <w:color w:val="auto"/>
          <w:sz w:val="22"/>
          <w:szCs w:val="22"/>
        </w:rPr>
      </w:pPr>
      <w:r w:rsidRPr="0022456C">
        <w:rPr>
          <w:rFonts w:ascii="Times New Roman" w:hAnsi="Times New Roman" w:cs="Times New Roman"/>
          <w:color w:val="auto"/>
          <w:sz w:val="22"/>
          <w:szCs w:val="22"/>
        </w:rPr>
        <w:t xml:space="preserve">Zamówienie realizowane w ramach Przedsięwzięcia pn. „Centrum Wsparcia Badań Klinicznych </w:t>
      </w:r>
      <w:r w:rsidRPr="0022456C">
        <w:rPr>
          <w:rFonts w:ascii="Times New Roman" w:hAnsi="Times New Roman" w:cs="Times New Roman"/>
          <w:color w:val="auto"/>
          <w:sz w:val="22"/>
          <w:szCs w:val="22"/>
        </w:rPr>
        <w:br/>
        <w:t xml:space="preserve">w NIO-PIB w Warszawie” na podstawie umowy zawartej z Agencją Badań Medycznych o objęcie Przedsięwzięcia wsparciem nr KPOD.07.07-IW.07-0235/24 w ramach Krajowego Planu Odbudowy </w:t>
      </w:r>
      <w:r w:rsidRPr="0022456C">
        <w:rPr>
          <w:rFonts w:ascii="Times New Roman" w:hAnsi="Times New Roman" w:cs="Times New Roman"/>
          <w:color w:val="auto"/>
          <w:sz w:val="22"/>
          <w:szCs w:val="22"/>
        </w:rPr>
        <w:br/>
        <w:t>i Zwiększania Odporności w zakresie inwestycji D3.1.1. Kompleksowy Rozwój Badań w zakresie nauk medycznych i nauk o zdrowiu.</w:t>
      </w:r>
    </w:p>
    <w:p w14:paraId="4C5C59A5" w14:textId="77777777" w:rsidR="002219C7" w:rsidRPr="0022456C" w:rsidRDefault="002219C7" w:rsidP="002219C7">
      <w:pPr>
        <w:pStyle w:val="Akapitzlist"/>
        <w:numPr>
          <w:ilvl w:val="0"/>
          <w:numId w:val="2"/>
        </w:numPr>
        <w:spacing w:line="360" w:lineRule="auto"/>
        <w:ind w:right="248"/>
        <w:contextualSpacing/>
        <w:jc w:val="both"/>
        <w:rPr>
          <w:rFonts w:ascii="Times New Roman" w:hAnsi="Times New Roman" w:cs="Times New Roman"/>
          <w:b/>
        </w:rPr>
      </w:pPr>
      <w:r w:rsidRPr="0022456C">
        <w:rPr>
          <w:rFonts w:ascii="Times New Roman" w:hAnsi="Times New Roman" w:cs="Times New Roman"/>
          <w:b/>
        </w:rPr>
        <w:t xml:space="preserve"> Zakres zamówienia</w:t>
      </w:r>
    </w:p>
    <w:p w14:paraId="0DE7FD2A" w14:textId="50089E0A" w:rsidR="00732BA5" w:rsidRDefault="002219C7" w:rsidP="008078D7">
      <w:pPr>
        <w:pStyle w:val="Akapitzlist"/>
        <w:numPr>
          <w:ilvl w:val="0"/>
          <w:numId w:val="3"/>
        </w:numPr>
        <w:spacing w:line="360" w:lineRule="auto"/>
        <w:ind w:right="248"/>
        <w:contextualSpacing/>
        <w:jc w:val="both"/>
        <w:rPr>
          <w:rFonts w:ascii="Times New Roman" w:eastAsiaTheme="minorHAnsi" w:hAnsi="Times New Roman" w:cs="Times New Roman"/>
        </w:rPr>
      </w:pPr>
      <w:r w:rsidRPr="0022456C">
        <w:rPr>
          <w:rFonts w:ascii="Times New Roman" w:eastAsiaTheme="minorHAnsi" w:hAnsi="Times New Roman" w:cs="Times New Roman"/>
        </w:rPr>
        <w:t xml:space="preserve">Zorganizowanie i przeprowadzenie </w:t>
      </w:r>
      <w:r w:rsidR="00BE0469" w:rsidRPr="0022456C">
        <w:rPr>
          <w:rFonts w:ascii="Times New Roman" w:eastAsiaTheme="minorHAnsi" w:hAnsi="Times New Roman" w:cs="Times New Roman"/>
        </w:rPr>
        <w:t>szkole</w:t>
      </w:r>
      <w:r w:rsidR="001A629E">
        <w:rPr>
          <w:rFonts w:ascii="Times New Roman" w:eastAsiaTheme="minorHAnsi" w:hAnsi="Times New Roman" w:cs="Times New Roman"/>
        </w:rPr>
        <w:t xml:space="preserve">nia </w:t>
      </w:r>
      <w:r w:rsidR="00BE0469" w:rsidRPr="0022456C">
        <w:rPr>
          <w:rFonts w:ascii="Times New Roman" w:eastAsiaTheme="minorHAnsi" w:hAnsi="Times New Roman" w:cs="Times New Roman"/>
        </w:rPr>
        <w:t xml:space="preserve"> z zakresu badań klinicznych, </w:t>
      </w:r>
      <w:r w:rsidR="001A629E">
        <w:rPr>
          <w:rFonts w:ascii="Times New Roman" w:eastAsiaTheme="minorHAnsi" w:hAnsi="Times New Roman" w:cs="Times New Roman"/>
        </w:rPr>
        <w:t>skierowanego</w:t>
      </w:r>
      <w:r w:rsidR="001A629E" w:rsidRPr="0022456C">
        <w:rPr>
          <w:rFonts w:ascii="Times New Roman" w:eastAsiaTheme="minorHAnsi" w:hAnsi="Times New Roman" w:cs="Times New Roman"/>
        </w:rPr>
        <w:t xml:space="preserve"> </w:t>
      </w:r>
      <w:r w:rsidR="00BE0469" w:rsidRPr="0022456C">
        <w:rPr>
          <w:rFonts w:ascii="Times New Roman" w:eastAsiaTheme="minorHAnsi" w:hAnsi="Times New Roman" w:cs="Times New Roman"/>
        </w:rPr>
        <w:t xml:space="preserve">do personelu Centrum Wsparcia Badań Klinicznych (CWBK) oraz </w:t>
      </w:r>
      <w:r w:rsidR="00BE0469" w:rsidRPr="006303FD">
        <w:rPr>
          <w:rFonts w:ascii="Times New Roman" w:eastAsiaTheme="minorHAnsi" w:hAnsi="Times New Roman" w:cs="Times New Roman"/>
        </w:rPr>
        <w:t>innych pracowników Narodowego Instytutu Onkologii im. Marii Skłodowskiej-Curie – Państwowego Instytutu Badawczego (NIO-</w:t>
      </w:r>
      <w:r w:rsidR="00BE0469" w:rsidRPr="0022456C">
        <w:rPr>
          <w:rFonts w:ascii="Times New Roman" w:eastAsiaTheme="minorHAnsi" w:hAnsi="Times New Roman" w:cs="Times New Roman"/>
        </w:rPr>
        <w:t>PIB) w Warszawie, zaangażowanych w prowadzenie badań klinicznych.</w:t>
      </w:r>
    </w:p>
    <w:p w14:paraId="0A8F6DCB" w14:textId="50F18A63" w:rsidR="00732BA5" w:rsidRPr="0022456C" w:rsidRDefault="007C6999" w:rsidP="008078D7">
      <w:pPr>
        <w:pStyle w:val="Akapitzlist"/>
        <w:numPr>
          <w:ilvl w:val="0"/>
          <w:numId w:val="3"/>
        </w:numPr>
        <w:spacing w:line="360" w:lineRule="auto"/>
        <w:ind w:right="248"/>
        <w:contextualSpacing/>
        <w:jc w:val="both"/>
        <w:rPr>
          <w:rFonts w:ascii="Times New Roman" w:eastAsiaTheme="minorHAnsi" w:hAnsi="Times New Roman" w:cs="Times New Roman"/>
        </w:rPr>
      </w:pPr>
      <w:r w:rsidRPr="0022456C">
        <w:rPr>
          <w:rFonts w:ascii="Times New Roman" w:eastAsiaTheme="minorHAnsi" w:hAnsi="Times New Roman" w:cs="Times New Roman"/>
        </w:rPr>
        <w:t>W szkoleni</w:t>
      </w:r>
      <w:r w:rsidR="001A629E">
        <w:rPr>
          <w:rFonts w:ascii="Times New Roman" w:eastAsiaTheme="minorHAnsi" w:hAnsi="Times New Roman" w:cs="Times New Roman"/>
        </w:rPr>
        <w:t xml:space="preserve">u </w:t>
      </w:r>
      <w:r w:rsidR="00BE0469" w:rsidRPr="0022456C">
        <w:rPr>
          <w:rFonts w:ascii="Times New Roman" w:eastAsiaTheme="minorHAnsi" w:hAnsi="Times New Roman" w:cs="Times New Roman"/>
        </w:rPr>
        <w:t xml:space="preserve">przewiduje się </w:t>
      </w:r>
      <w:r w:rsidRPr="0022456C">
        <w:rPr>
          <w:rFonts w:ascii="Times New Roman" w:eastAsiaTheme="minorHAnsi" w:hAnsi="Times New Roman" w:cs="Times New Roman"/>
        </w:rPr>
        <w:t xml:space="preserve">udział 80–100 uczestników, wybranych i wskazanych przez Zamawiającego </w:t>
      </w:r>
    </w:p>
    <w:p w14:paraId="618BF315" w14:textId="77777777" w:rsidR="007C6999" w:rsidRPr="0022456C" w:rsidRDefault="002219C7" w:rsidP="008078D7">
      <w:pPr>
        <w:pStyle w:val="Akapitzlist"/>
        <w:numPr>
          <w:ilvl w:val="0"/>
          <w:numId w:val="3"/>
        </w:numPr>
        <w:spacing w:line="360" w:lineRule="auto"/>
        <w:ind w:right="248"/>
        <w:contextualSpacing/>
        <w:jc w:val="both"/>
        <w:rPr>
          <w:rFonts w:ascii="Times New Roman" w:eastAsiaTheme="minorHAnsi" w:hAnsi="Times New Roman" w:cs="Times New Roman"/>
        </w:rPr>
      </w:pPr>
      <w:r w:rsidRPr="0022456C">
        <w:rPr>
          <w:rFonts w:ascii="Times New Roman" w:eastAsiaTheme="minorHAnsi" w:hAnsi="Times New Roman" w:cs="Times New Roman"/>
        </w:rPr>
        <w:t>Zapewnienie kompletu materiałów dydaktycznych</w:t>
      </w:r>
      <w:r w:rsidR="0084429C">
        <w:rPr>
          <w:rFonts w:ascii="Times New Roman" w:eastAsiaTheme="minorHAnsi" w:hAnsi="Times New Roman" w:cs="Times New Roman"/>
        </w:rPr>
        <w:t xml:space="preserve"> w</w:t>
      </w:r>
      <w:r w:rsidR="0044377B">
        <w:rPr>
          <w:rFonts w:ascii="Times New Roman" w:eastAsiaTheme="minorHAnsi" w:hAnsi="Times New Roman" w:cs="Times New Roman"/>
        </w:rPr>
        <w:t xml:space="preserve"> formie elektronicznej</w:t>
      </w:r>
      <w:r w:rsidR="007C6999" w:rsidRPr="0022456C">
        <w:rPr>
          <w:rFonts w:ascii="Times New Roman" w:eastAsiaTheme="minorHAnsi" w:hAnsi="Times New Roman" w:cs="Times New Roman"/>
        </w:rPr>
        <w:t xml:space="preserve"> dla uczestnika każdego szkolenia.</w:t>
      </w:r>
    </w:p>
    <w:p w14:paraId="50F96989" w14:textId="224A1396" w:rsidR="007C6999" w:rsidRPr="0022456C" w:rsidRDefault="007C6999" w:rsidP="002219C7">
      <w:pPr>
        <w:pStyle w:val="Akapitzlist"/>
        <w:numPr>
          <w:ilvl w:val="0"/>
          <w:numId w:val="3"/>
        </w:numPr>
        <w:spacing w:line="360" w:lineRule="auto"/>
        <w:ind w:right="248"/>
        <w:contextualSpacing/>
        <w:jc w:val="both"/>
        <w:rPr>
          <w:rFonts w:ascii="Times New Roman" w:eastAsiaTheme="minorHAnsi" w:hAnsi="Times New Roman" w:cs="Times New Roman"/>
        </w:rPr>
      </w:pPr>
      <w:r w:rsidRPr="0022456C">
        <w:rPr>
          <w:rFonts w:ascii="Times New Roman" w:eastAsiaTheme="minorHAnsi" w:hAnsi="Times New Roman" w:cs="Times New Roman"/>
        </w:rPr>
        <w:t>Zapewnienie kompleksowej</w:t>
      </w:r>
      <w:r w:rsidR="00B1467F">
        <w:rPr>
          <w:rFonts w:ascii="Times New Roman" w:eastAsiaTheme="minorHAnsi" w:hAnsi="Times New Roman" w:cs="Times New Roman"/>
        </w:rPr>
        <w:t xml:space="preserve"> obsługi organizacyjnej szkolenia.</w:t>
      </w:r>
    </w:p>
    <w:p w14:paraId="0B527EBF" w14:textId="3919FE6F" w:rsidR="007C6999" w:rsidRDefault="007C6999" w:rsidP="00EE6A15">
      <w:pPr>
        <w:pStyle w:val="Akapitzlist"/>
        <w:numPr>
          <w:ilvl w:val="0"/>
          <w:numId w:val="3"/>
        </w:numPr>
        <w:spacing w:line="360" w:lineRule="auto"/>
        <w:ind w:right="248"/>
        <w:contextualSpacing/>
        <w:jc w:val="both"/>
        <w:rPr>
          <w:rFonts w:ascii="Times New Roman" w:eastAsiaTheme="minorHAnsi" w:hAnsi="Times New Roman" w:cs="Times New Roman"/>
        </w:rPr>
      </w:pPr>
      <w:r w:rsidRPr="0022456C">
        <w:rPr>
          <w:rFonts w:ascii="Times New Roman" w:eastAsiaTheme="minorHAnsi" w:hAnsi="Times New Roman" w:cs="Times New Roman"/>
        </w:rPr>
        <w:t>Prowadzenia pełne</w:t>
      </w:r>
      <w:r w:rsidR="00B1467F">
        <w:rPr>
          <w:rFonts w:ascii="Times New Roman" w:eastAsiaTheme="minorHAnsi" w:hAnsi="Times New Roman" w:cs="Times New Roman"/>
        </w:rPr>
        <w:t>j dokumentacji przebiegu szkolenia</w:t>
      </w:r>
      <w:r w:rsidRPr="0022456C">
        <w:rPr>
          <w:rFonts w:ascii="Times New Roman" w:eastAsiaTheme="minorHAnsi" w:hAnsi="Times New Roman" w:cs="Times New Roman"/>
        </w:rPr>
        <w:t>, w tym również list obecności oraz certyfikatów uczestnictwa</w:t>
      </w:r>
      <w:r w:rsidR="00E37355">
        <w:rPr>
          <w:rFonts w:ascii="Times New Roman" w:eastAsiaTheme="minorHAnsi" w:hAnsi="Times New Roman" w:cs="Times New Roman"/>
        </w:rPr>
        <w:t>.</w:t>
      </w:r>
    </w:p>
    <w:p w14:paraId="76D50DEB" w14:textId="77777777" w:rsidR="00B61C03" w:rsidRPr="00B61C03" w:rsidRDefault="00B61C03" w:rsidP="00B61C03">
      <w:pPr>
        <w:spacing w:line="360" w:lineRule="auto"/>
        <w:ind w:right="248"/>
        <w:contextualSpacing/>
        <w:jc w:val="both"/>
        <w:rPr>
          <w:rFonts w:ascii="Times New Roman" w:hAnsi="Times New Roman" w:cs="Times New Roman"/>
        </w:rPr>
      </w:pPr>
    </w:p>
    <w:p w14:paraId="6683FAD6" w14:textId="6750CEB7" w:rsidR="002219C7" w:rsidRPr="0022456C" w:rsidRDefault="002219C7" w:rsidP="002219C7">
      <w:pPr>
        <w:pStyle w:val="Akapitzlist"/>
        <w:numPr>
          <w:ilvl w:val="0"/>
          <w:numId w:val="2"/>
        </w:numPr>
        <w:spacing w:line="360" w:lineRule="auto"/>
        <w:ind w:right="248"/>
        <w:contextualSpacing/>
        <w:jc w:val="both"/>
        <w:rPr>
          <w:rFonts w:ascii="Times New Roman" w:hAnsi="Times New Roman" w:cs="Times New Roman"/>
          <w:b/>
        </w:rPr>
      </w:pPr>
      <w:r w:rsidRPr="0022456C">
        <w:rPr>
          <w:rFonts w:ascii="Times New Roman" w:hAnsi="Times New Roman" w:cs="Times New Roman"/>
          <w:b/>
        </w:rPr>
        <w:t>Wymagania</w:t>
      </w:r>
      <w:r w:rsidRPr="0022456C">
        <w:rPr>
          <w:rFonts w:ascii="Times New Roman" w:hAnsi="Times New Roman" w:cs="Times New Roman"/>
          <w:b/>
          <w:spacing w:val="-4"/>
        </w:rPr>
        <w:t xml:space="preserve"> </w:t>
      </w:r>
      <w:r w:rsidRPr="0022456C">
        <w:rPr>
          <w:rFonts w:ascii="Times New Roman" w:hAnsi="Times New Roman" w:cs="Times New Roman"/>
          <w:b/>
        </w:rPr>
        <w:t>w</w:t>
      </w:r>
      <w:r w:rsidRPr="0022456C">
        <w:rPr>
          <w:rFonts w:ascii="Times New Roman" w:hAnsi="Times New Roman" w:cs="Times New Roman"/>
          <w:b/>
          <w:spacing w:val="-1"/>
        </w:rPr>
        <w:t xml:space="preserve"> </w:t>
      </w:r>
      <w:r w:rsidRPr="0022456C">
        <w:rPr>
          <w:rFonts w:ascii="Times New Roman" w:hAnsi="Times New Roman" w:cs="Times New Roman"/>
          <w:b/>
        </w:rPr>
        <w:t>zakresie</w:t>
      </w:r>
      <w:r w:rsidRPr="0022456C">
        <w:rPr>
          <w:rFonts w:ascii="Times New Roman" w:hAnsi="Times New Roman" w:cs="Times New Roman"/>
          <w:b/>
          <w:spacing w:val="-2"/>
        </w:rPr>
        <w:t xml:space="preserve"> </w:t>
      </w:r>
      <w:r w:rsidR="00B1467F">
        <w:rPr>
          <w:rFonts w:ascii="Times New Roman" w:hAnsi="Times New Roman" w:cs="Times New Roman"/>
          <w:b/>
        </w:rPr>
        <w:t>przeprowadzenia szkolenia</w:t>
      </w:r>
    </w:p>
    <w:p w14:paraId="703AD75B" w14:textId="77777777" w:rsidR="009B1CCC" w:rsidRPr="0022456C" w:rsidRDefault="009B1CCC" w:rsidP="009B1CCC">
      <w:pPr>
        <w:pStyle w:val="Akapitzlist"/>
        <w:numPr>
          <w:ilvl w:val="1"/>
          <w:numId w:val="1"/>
        </w:numPr>
        <w:tabs>
          <w:tab w:val="left" w:pos="426"/>
        </w:tabs>
        <w:spacing w:line="360" w:lineRule="auto"/>
        <w:ind w:left="567" w:right="248" w:hanging="75"/>
        <w:contextualSpacing/>
        <w:jc w:val="both"/>
        <w:rPr>
          <w:rFonts w:ascii="Times New Roman" w:hAnsi="Times New Roman" w:cs="Times New Roman"/>
        </w:rPr>
      </w:pPr>
      <w:r w:rsidRPr="0022456C">
        <w:rPr>
          <w:rFonts w:ascii="Times New Roman" w:hAnsi="Times New Roman" w:cs="Times New Roman"/>
        </w:rPr>
        <w:t xml:space="preserve">Wykonawca zapewni, że wszyscy Szkoleniowcy posiadają odpowiednie doświadczenie </w:t>
      </w:r>
      <w:r w:rsidRPr="0022456C">
        <w:rPr>
          <w:rFonts w:ascii="Times New Roman" w:hAnsi="Times New Roman" w:cs="Times New Roman"/>
        </w:rPr>
        <w:br/>
        <w:t>w zakresie badań klinicznych, w tym znajomość obowiązujących regulacji prawnych.</w:t>
      </w:r>
    </w:p>
    <w:p w14:paraId="1C64A251" w14:textId="77777777" w:rsidR="009B1CCC" w:rsidRPr="0022456C" w:rsidRDefault="009B1CCC" w:rsidP="009B1CCC">
      <w:pPr>
        <w:pStyle w:val="Akapitzlist"/>
        <w:numPr>
          <w:ilvl w:val="1"/>
          <w:numId w:val="1"/>
        </w:numPr>
        <w:tabs>
          <w:tab w:val="left" w:pos="426"/>
        </w:tabs>
        <w:spacing w:before="37" w:line="360" w:lineRule="auto"/>
        <w:ind w:left="426" w:right="248" w:firstLine="0"/>
        <w:jc w:val="both"/>
        <w:rPr>
          <w:rFonts w:ascii="Times New Roman" w:hAnsi="Times New Roman" w:cs="Times New Roman"/>
        </w:rPr>
      </w:pPr>
      <w:r w:rsidRPr="0022456C">
        <w:rPr>
          <w:rFonts w:ascii="Times New Roman" w:hAnsi="Times New Roman" w:cs="Times New Roman"/>
          <w:color w:val="000000"/>
        </w:rPr>
        <w:t>Wykonawca wykaże, że dysponuje/będzie dysponował:</w:t>
      </w:r>
    </w:p>
    <w:p w14:paraId="5BB3B266" w14:textId="77777777" w:rsidR="009B1CCC" w:rsidRPr="0022456C" w:rsidRDefault="009B1CCC" w:rsidP="009B1CCC">
      <w:pPr>
        <w:pStyle w:val="Akapitzlist"/>
        <w:tabs>
          <w:tab w:val="left" w:pos="426"/>
        </w:tabs>
        <w:spacing w:before="37" w:line="360" w:lineRule="auto"/>
        <w:ind w:right="248" w:hanging="75"/>
        <w:jc w:val="both"/>
        <w:rPr>
          <w:rFonts w:ascii="Times New Roman" w:hAnsi="Times New Roman" w:cs="Times New Roman"/>
        </w:rPr>
      </w:pPr>
      <w:r w:rsidRPr="0022456C">
        <w:rPr>
          <w:rFonts w:ascii="Times New Roman" w:hAnsi="Times New Roman" w:cs="Times New Roman"/>
        </w:rPr>
        <w:tab/>
        <w:t xml:space="preserve">- Szkoleniowcami z min. wykwalifikowanych  i doświadczonych, np. byli </w:t>
      </w:r>
      <w:proofErr w:type="spellStart"/>
      <w:r w:rsidRPr="0022456C">
        <w:rPr>
          <w:rFonts w:ascii="Times New Roman" w:hAnsi="Times New Roman" w:cs="Times New Roman"/>
        </w:rPr>
        <w:t>monitorzy</w:t>
      </w:r>
      <w:proofErr w:type="spellEnd"/>
      <w:r w:rsidRPr="0022456C">
        <w:rPr>
          <w:rFonts w:ascii="Times New Roman" w:hAnsi="Times New Roman" w:cs="Times New Roman"/>
        </w:rPr>
        <w:t>, GCP-audytorzy, członkowie zespołów badań itp.</w:t>
      </w:r>
    </w:p>
    <w:p w14:paraId="17CFDD02" w14:textId="77777777" w:rsidR="0034203B" w:rsidRPr="0034203B" w:rsidRDefault="009B1CCC" w:rsidP="0034203B">
      <w:pPr>
        <w:tabs>
          <w:tab w:val="left" w:pos="426"/>
        </w:tabs>
        <w:spacing w:before="37" w:after="0" w:line="360" w:lineRule="auto"/>
        <w:ind w:left="501" w:right="248" w:hanging="75"/>
        <w:jc w:val="both"/>
        <w:rPr>
          <w:rFonts w:ascii="Times New Roman" w:hAnsi="Times New Roman" w:cs="Times New Roman"/>
        </w:rPr>
      </w:pPr>
      <w:r w:rsidRPr="0022456C">
        <w:rPr>
          <w:rFonts w:ascii="Times New Roman" w:eastAsia="Calibri Light" w:hAnsi="Times New Roman" w:cs="Times New Roman"/>
        </w:rPr>
        <w:t xml:space="preserve">- </w:t>
      </w:r>
      <w:r w:rsidRPr="0022456C">
        <w:rPr>
          <w:rFonts w:ascii="Times New Roman" w:hAnsi="Times New Roman" w:cs="Times New Roman"/>
        </w:rPr>
        <w:t>Udokumentowane doświadczenie firmy w realizacji szkoleń z obszaru badań klinicznych (min. 8 zrealizowanych szkoleń dla co najmniej 20 uczestników każde).</w:t>
      </w:r>
    </w:p>
    <w:p w14:paraId="1C5E4310" w14:textId="77777777" w:rsidR="009B1CCC" w:rsidRPr="0022456C" w:rsidRDefault="009B1CCC" w:rsidP="009B1CCC">
      <w:pPr>
        <w:pStyle w:val="Akapitzlist"/>
        <w:numPr>
          <w:ilvl w:val="1"/>
          <w:numId w:val="1"/>
        </w:numPr>
        <w:tabs>
          <w:tab w:val="left" w:pos="426"/>
        </w:tabs>
        <w:spacing w:before="37" w:line="360" w:lineRule="auto"/>
        <w:ind w:left="720" w:right="248" w:hanging="294"/>
        <w:jc w:val="both"/>
        <w:rPr>
          <w:rFonts w:ascii="Times New Roman" w:hAnsi="Times New Roman" w:cs="Times New Roman"/>
        </w:rPr>
      </w:pPr>
      <w:r w:rsidRPr="0022456C">
        <w:rPr>
          <w:rFonts w:ascii="Times New Roman" w:hAnsi="Times New Roman" w:cs="Times New Roman"/>
        </w:rPr>
        <w:lastRenderedPageBreak/>
        <w:t>Zamawiający</w:t>
      </w:r>
      <w:r w:rsidRPr="0022456C">
        <w:rPr>
          <w:rFonts w:ascii="Times New Roman" w:hAnsi="Times New Roman" w:cs="Times New Roman"/>
          <w:spacing w:val="-5"/>
        </w:rPr>
        <w:t xml:space="preserve"> </w:t>
      </w:r>
      <w:r w:rsidRPr="0022456C">
        <w:rPr>
          <w:rFonts w:ascii="Times New Roman" w:hAnsi="Times New Roman" w:cs="Times New Roman"/>
        </w:rPr>
        <w:t>wymaga,</w:t>
      </w:r>
      <w:r w:rsidRPr="0022456C">
        <w:rPr>
          <w:rFonts w:ascii="Times New Roman" w:hAnsi="Times New Roman" w:cs="Times New Roman"/>
          <w:spacing w:val="-2"/>
        </w:rPr>
        <w:t xml:space="preserve"> aby został </w:t>
      </w:r>
      <w:r w:rsidR="00E37355">
        <w:rPr>
          <w:rFonts w:ascii="Times New Roman" w:hAnsi="Times New Roman" w:cs="Times New Roman"/>
        </w:rPr>
        <w:t>z</w:t>
      </w:r>
      <w:r w:rsidRPr="0022456C">
        <w:rPr>
          <w:rFonts w:ascii="Times New Roman" w:hAnsi="Times New Roman" w:cs="Times New Roman"/>
        </w:rPr>
        <w:t xml:space="preserve">apewniony komplet materiałów dydaktycznych </w:t>
      </w:r>
      <w:r w:rsidR="00E37355">
        <w:rPr>
          <w:rFonts w:ascii="Times New Roman" w:hAnsi="Times New Roman" w:cs="Times New Roman"/>
        </w:rPr>
        <w:t xml:space="preserve">w formie elektronicznej </w:t>
      </w:r>
      <w:r w:rsidRPr="0022456C">
        <w:rPr>
          <w:rFonts w:ascii="Times New Roman" w:hAnsi="Times New Roman" w:cs="Times New Roman"/>
        </w:rPr>
        <w:t>dla każdego z Uczestników.</w:t>
      </w:r>
    </w:p>
    <w:p w14:paraId="673F6C2A" w14:textId="77777777" w:rsidR="008078D7" w:rsidRPr="0022456C" w:rsidRDefault="008078D7" w:rsidP="008078D7">
      <w:pPr>
        <w:pStyle w:val="Akapitzlist"/>
        <w:numPr>
          <w:ilvl w:val="1"/>
          <w:numId w:val="1"/>
        </w:numPr>
        <w:tabs>
          <w:tab w:val="left" w:pos="501"/>
        </w:tabs>
        <w:spacing w:line="360" w:lineRule="auto"/>
        <w:ind w:left="426" w:right="249" w:firstLine="0"/>
        <w:contextualSpacing/>
        <w:jc w:val="both"/>
        <w:rPr>
          <w:rFonts w:ascii="Times New Roman" w:hAnsi="Times New Roman" w:cs="Times New Roman"/>
        </w:rPr>
      </w:pPr>
      <w:r w:rsidRPr="0022456C">
        <w:rPr>
          <w:rFonts w:ascii="Times New Roman" w:hAnsi="Times New Roman" w:cs="Times New Roman"/>
        </w:rPr>
        <w:t>Materiały dydaktyczne powinny być aktualne, zgodne z obowiązującymi standardami i przepisami prawnymi.</w:t>
      </w:r>
    </w:p>
    <w:p w14:paraId="07257FAC" w14:textId="0CE2D378" w:rsidR="009B1CCC" w:rsidRPr="001A629E" w:rsidRDefault="009B1CCC" w:rsidP="00272C52">
      <w:pPr>
        <w:pStyle w:val="Akapitzlist"/>
        <w:numPr>
          <w:ilvl w:val="1"/>
          <w:numId w:val="1"/>
        </w:numPr>
        <w:tabs>
          <w:tab w:val="left" w:pos="426"/>
        </w:tabs>
        <w:spacing w:before="37" w:line="360" w:lineRule="auto"/>
        <w:ind w:left="720" w:right="248" w:hanging="294"/>
        <w:jc w:val="both"/>
        <w:rPr>
          <w:rFonts w:ascii="Times New Roman" w:hAnsi="Times New Roman" w:cs="Times New Roman"/>
          <w:color w:val="FF0000"/>
        </w:rPr>
      </w:pPr>
      <w:r w:rsidRPr="00E37355">
        <w:rPr>
          <w:rFonts w:ascii="Times New Roman" w:hAnsi="Times New Roman" w:cs="Times New Roman"/>
        </w:rPr>
        <w:t>Zamawiający wymaga aby każdy uczestnik otrzymał</w:t>
      </w:r>
      <w:r w:rsidR="00A42D6A" w:rsidRPr="00E37355">
        <w:rPr>
          <w:rFonts w:ascii="Times New Roman" w:hAnsi="Times New Roman" w:cs="Times New Roman"/>
        </w:rPr>
        <w:t xml:space="preserve"> imienny</w:t>
      </w:r>
      <w:r w:rsidRPr="00E37355">
        <w:rPr>
          <w:rFonts w:ascii="Times New Roman" w:hAnsi="Times New Roman" w:cs="Times New Roman"/>
        </w:rPr>
        <w:t xml:space="preserve"> Certyfikat </w:t>
      </w:r>
      <w:r w:rsidR="00E37355" w:rsidRPr="00E37355">
        <w:rPr>
          <w:rStyle w:val="Pogrubienie"/>
          <w:rFonts w:ascii="Times New Roman" w:hAnsi="Times New Roman" w:cs="Times New Roman"/>
        </w:rPr>
        <w:t>potwierdzający ukończenie szkolenia</w:t>
      </w:r>
      <w:r w:rsidR="00E37355" w:rsidRPr="00E37355">
        <w:rPr>
          <w:rFonts w:ascii="Times New Roman" w:hAnsi="Times New Roman" w:cs="Times New Roman"/>
        </w:rPr>
        <w:t xml:space="preserve">, wydany w formie </w:t>
      </w:r>
      <w:r w:rsidR="00E37355" w:rsidRPr="00E37355">
        <w:rPr>
          <w:rStyle w:val="Pogrubienie"/>
          <w:rFonts w:ascii="Times New Roman" w:hAnsi="Times New Roman" w:cs="Times New Roman"/>
        </w:rPr>
        <w:t>elektronicznej (online)</w:t>
      </w:r>
      <w:r w:rsidR="00E37355" w:rsidRPr="00E37355">
        <w:rPr>
          <w:rFonts w:ascii="Times New Roman" w:hAnsi="Times New Roman" w:cs="Times New Roman"/>
        </w:rPr>
        <w:t xml:space="preserve"> i przesłany na adres e-mail wskazany przez uczestnika lub Zamawiającego </w:t>
      </w:r>
      <w:r w:rsidRPr="00E37355">
        <w:rPr>
          <w:rFonts w:ascii="Times New Roman" w:hAnsi="Times New Roman" w:cs="Times New Roman"/>
        </w:rPr>
        <w:t>(certyfikat powinien za</w:t>
      </w:r>
      <w:r w:rsidRPr="0022456C">
        <w:rPr>
          <w:rFonts w:ascii="Times New Roman" w:hAnsi="Times New Roman" w:cs="Times New Roman"/>
        </w:rPr>
        <w:t>wierać: nazwę organizatora, datę szkolenia, temat, czas trwania, podpis osoby prowadzące</w:t>
      </w:r>
      <w:r w:rsidR="006303FD">
        <w:rPr>
          <w:rFonts w:ascii="Times New Roman" w:hAnsi="Times New Roman" w:cs="Times New Roman"/>
        </w:rPr>
        <w:t>j)</w:t>
      </w:r>
      <w:ins w:id="1" w:author="Emilia Frańczak" w:date="2026-01-14T09:07:00Z">
        <w:r w:rsidR="006303FD">
          <w:rPr>
            <w:rFonts w:ascii="Times New Roman" w:hAnsi="Times New Roman" w:cs="Times New Roman"/>
          </w:rPr>
          <w:t>.</w:t>
        </w:r>
      </w:ins>
      <w:del w:id="2" w:author="Emilia Frańczak" w:date="2026-01-14T09:07:00Z">
        <w:r w:rsidR="006303FD" w:rsidDel="006303FD">
          <w:rPr>
            <w:rFonts w:ascii="Times New Roman" w:hAnsi="Times New Roman" w:cs="Times New Roman"/>
          </w:rPr>
          <w:delText xml:space="preserve"> </w:delText>
        </w:r>
      </w:del>
    </w:p>
    <w:p w14:paraId="449F98FD" w14:textId="65BEA8E3" w:rsidR="009B1CCC" w:rsidRPr="00272C52" w:rsidRDefault="009B1CCC" w:rsidP="00272C52">
      <w:pPr>
        <w:pStyle w:val="Akapitzlist"/>
        <w:numPr>
          <w:ilvl w:val="1"/>
          <w:numId w:val="1"/>
        </w:numPr>
        <w:tabs>
          <w:tab w:val="left" w:pos="426"/>
          <w:tab w:val="left" w:pos="499"/>
        </w:tabs>
        <w:spacing w:before="0" w:line="360" w:lineRule="auto"/>
        <w:ind w:left="499" w:right="248" w:hanging="75"/>
        <w:jc w:val="both"/>
        <w:rPr>
          <w:rFonts w:ascii="Times New Roman" w:hAnsi="Times New Roman" w:cs="Times New Roman"/>
        </w:rPr>
      </w:pPr>
      <w:r w:rsidRPr="0022456C">
        <w:rPr>
          <w:rFonts w:ascii="Times New Roman" w:hAnsi="Times New Roman" w:cs="Times New Roman"/>
        </w:rPr>
        <w:t>zakres</w:t>
      </w:r>
      <w:r w:rsidRPr="0022456C">
        <w:rPr>
          <w:rFonts w:ascii="Times New Roman" w:hAnsi="Times New Roman" w:cs="Times New Roman"/>
          <w:spacing w:val="1"/>
        </w:rPr>
        <w:t xml:space="preserve"> merytoryczny szkole</w:t>
      </w:r>
      <w:r w:rsidR="001A629E">
        <w:rPr>
          <w:rFonts w:ascii="Times New Roman" w:hAnsi="Times New Roman" w:cs="Times New Roman"/>
          <w:spacing w:val="1"/>
        </w:rPr>
        <w:t>nia</w:t>
      </w:r>
      <w:r w:rsidRPr="0022456C">
        <w:rPr>
          <w:rFonts w:ascii="Times New Roman" w:hAnsi="Times New Roman" w:cs="Times New Roman"/>
          <w:spacing w:val="1"/>
        </w:rPr>
        <w:t xml:space="preserve">/ </w:t>
      </w:r>
      <w:r w:rsidRPr="0022456C">
        <w:rPr>
          <w:rFonts w:ascii="Times New Roman" w:hAnsi="Times New Roman" w:cs="Times New Roman"/>
          <w:spacing w:val="-2"/>
        </w:rPr>
        <w:t>zamówienia:</w:t>
      </w:r>
    </w:p>
    <w:p w14:paraId="7B6A1EF7" w14:textId="09AABF67" w:rsidR="00272C52" w:rsidRPr="00272C52" w:rsidRDefault="00272C52" w:rsidP="00272C52">
      <w:pPr>
        <w:spacing w:line="360" w:lineRule="auto"/>
        <w:ind w:left="140" w:right="248"/>
        <w:contextualSpacing/>
        <w:rPr>
          <w:rFonts w:ascii="Times New Roman" w:hAnsi="Times New Roman" w:cs="Times New Roman"/>
        </w:rPr>
      </w:pPr>
      <w:r w:rsidRPr="00272C52">
        <w:rPr>
          <w:rFonts w:ascii="Times New Roman" w:hAnsi="Times New Roman" w:cs="Times New Roman"/>
        </w:rPr>
        <w:t>Audyty i inspekcje w badaniach klinicznych – przygotowanie do audytów wewnętrznych i                  zewnętrznych, postępowanie podczas inspekcji, zarządzanie niezgodnościami</w:t>
      </w:r>
      <w:r>
        <w:rPr>
          <w:rFonts w:ascii="Times New Roman" w:hAnsi="Times New Roman" w:cs="Times New Roman"/>
        </w:rPr>
        <w:t>.</w:t>
      </w:r>
    </w:p>
    <w:p w14:paraId="446D12B5" w14:textId="0DAC7907" w:rsidR="009B1CCC" w:rsidRPr="0022456C" w:rsidRDefault="009B1CCC" w:rsidP="00272C52">
      <w:pPr>
        <w:pStyle w:val="Akapitzlist"/>
        <w:numPr>
          <w:ilvl w:val="1"/>
          <w:numId w:val="1"/>
        </w:numPr>
        <w:tabs>
          <w:tab w:val="left" w:pos="426"/>
          <w:tab w:val="left" w:pos="922"/>
        </w:tabs>
        <w:spacing w:before="37" w:line="360" w:lineRule="auto"/>
        <w:ind w:left="720" w:right="248"/>
        <w:contextualSpacing/>
        <w:jc w:val="both"/>
        <w:rPr>
          <w:rFonts w:ascii="Times New Roman" w:hAnsi="Times New Roman" w:cs="Times New Roman"/>
        </w:rPr>
      </w:pPr>
      <w:r w:rsidRPr="0022456C">
        <w:rPr>
          <w:rFonts w:ascii="Times New Roman" w:hAnsi="Times New Roman" w:cs="Times New Roman"/>
        </w:rPr>
        <w:t>Zamawiający</w:t>
      </w:r>
      <w:r w:rsidRPr="0022456C">
        <w:rPr>
          <w:rFonts w:ascii="Times New Roman" w:hAnsi="Times New Roman" w:cs="Times New Roman"/>
          <w:spacing w:val="-5"/>
        </w:rPr>
        <w:t xml:space="preserve"> </w:t>
      </w:r>
      <w:r w:rsidRPr="0022456C">
        <w:rPr>
          <w:rFonts w:ascii="Times New Roman" w:hAnsi="Times New Roman" w:cs="Times New Roman"/>
        </w:rPr>
        <w:t>wymaga,</w:t>
      </w:r>
      <w:r w:rsidRPr="0022456C">
        <w:rPr>
          <w:rFonts w:ascii="Times New Roman" w:hAnsi="Times New Roman" w:cs="Times New Roman"/>
          <w:spacing w:val="-2"/>
        </w:rPr>
        <w:t xml:space="preserve"> </w:t>
      </w:r>
      <w:r w:rsidRPr="0022456C">
        <w:rPr>
          <w:rFonts w:ascii="Times New Roman" w:hAnsi="Times New Roman" w:cs="Times New Roman"/>
        </w:rPr>
        <w:t xml:space="preserve">terminu realizacji </w:t>
      </w:r>
      <w:r w:rsidR="0027253C">
        <w:rPr>
          <w:rFonts w:ascii="Times New Roman" w:hAnsi="Times New Roman" w:cs="Times New Roman"/>
        </w:rPr>
        <w:t>przeprowadzenia szkolenia</w:t>
      </w:r>
      <w:r w:rsidR="00392C69">
        <w:rPr>
          <w:rFonts w:ascii="Times New Roman" w:hAnsi="Times New Roman" w:cs="Times New Roman"/>
        </w:rPr>
        <w:t xml:space="preserve"> w dni robocze w godz. 8:00-15:35,</w:t>
      </w:r>
      <w:r w:rsidR="0027253C">
        <w:rPr>
          <w:rFonts w:ascii="Times New Roman" w:hAnsi="Times New Roman" w:cs="Times New Roman"/>
        </w:rPr>
        <w:t xml:space="preserve"> oraz wystawienia certyfikatów dla uczestników do dnia 15.03.2026 r. Dokładny termin szkole</w:t>
      </w:r>
      <w:r w:rsidR="001A629E">
        <w:rPr>
          <w:rFonts w:ascii="Times New Roman" w:hAnsi="Times New Roman" w:cs="Times New Roman"/>
        </w:rPr>
        <w:t xml:space="preserve">nia </w:t>
      </w:r>
      <w:r w:rsidR="0027253C">
        <w:rPr>
          <w:rFonts w:ascii="Times New Roman" w:hAnsi="Times New Roman" w:cs="Times New Roman"/>
        </w:rPr>
        <w:t xml:space="preserve"> zostanie ustalony pomiędzy stronami w terminie 7 dni od podpisania umowy. </w:t>
      </w:r>
    </w:p>
    <w:p w14:paraId="27737416" w14:textId="622FCB4B" w:rsidR="008078D7" w:rsidRDefault="00B904D5" w:rsidP="00272C52">
      <w:pPr>
        <w:pStyle w:val="Akapitzlist"/>
        <w:numPr>
          <w:ilvl w:val="1"/>
          <w:numId w:val="1"/>
        </w:numPr>
        <w:tabs>
          <w:tab w:val="left" w:pos="426"/>
          <w:tab w:val="left" w:pos="922"/>
        </w:tabs>
        <w:spacing w:before="37" w:line="360" w:lineRule="auto"/>
        <w:ind w:right="248" w:hanging="75"/>
        <w:contextualSpacing/>
        <w:jc w:val="both"/>
        <w:rPr>
          <w:rFonts w:ascii="Times New Roman" w:hAnsi="Times New Roman" w:cs="Times New Roman"/>
        </w:rPr>
      </w:pPr>
      <w:r w:rsidRPr="0022456C">
        <w:rPr>
          <w:rFonts w:ascii="Times New Roman" w:hAnsi="Times New Roman" w:cs="Times New Roman"/>
        </w:rPr>
        <w:t>Szkoleni</w:t>
      </w:r>
      <w:r w:rsidR="001A629E">
        <w:rPr>
          <w:rFonts w:ascii="Times New Roman" w:hAnsi="Times New Roman" w:cs="Times New Roman"/>
        </w:rPr>
        <w:t xml:space="preserve">e </w:t>
      </w:r>
      <w:r w:rsidR="002219C7" w:rsidRPr="0022456C">
        <w:rPr>
          <w:rFonts w:ascii="Times New Roman" w:hAnsi="Times New Roman" w:cs="Times New Roman"/>
        </w:rPr>
        <w:t>mus</w:t>
      </w:r>
      <w:r w:rsidR="001A629E">
        <w:rPr>
          <w:rFonts w:ascii="Times New Roman" w:hAnsi="Times New Roman" w:cs="Times New Roman"/>
        </w:rPr>
        <w:t xml:space="preserve">i </w:t>
      </w:r>
      <w:r w:rsidR="002219C7" w:rsidRPr="0022456C">
        <w:rPr>
          <w:rFonts w:ascii="Times New Roman" w:hAnsi="Times New Roman" w:cs="Times New Roman"/>
        </w:rPr>
        <w:t xml:space="preserve"> obejmować pełen program dydaktyczny z zakresu badań klinicznych, zgodny z aktualnymi wymaganiami branży, regulacjami prawn</w:t>
      </w:r>
      <w:r w:rsidR="00E65042">
        <w:rPr>
          <w:rFonts w:ascii="Times New Roman" w:hAnsi="Times New Roman" w:cs="Times New Roman"/>
        </w:rPr>
        <w:t xml:space="preserve">ymi oraz najlepszymi praktykami </w:t>
      </w:r>
      <w:r w:rsidR="002219C7" w:rsidRPr="0022456C">
        <w:rPr>
          <w:rFonts w:ascii="Times New Roman" w:hAnsi="Times New Roman" w:cs="Times New Roman"/>
        </w:rPr>
        <w:t xml:space="preserve">w dziedzinie </w:t>
      </w:r>
      <w:r w:rsidR="00E65042">
        <w:rPr>
          <w:rFonts w:ascii="Times New Roman" w:hAnsi="Times New Roman" w:cs="Times New Roman"/>
        </w:rPr>
        <w:t xml:space="preserve">badań </w:t>
      </w:r>
      <w:r w:rsidR="002219C7" w:rsidRPr="00E65042">
        <w:rPr>
          <w:rFonts w:ascii="Times New Roman" w:hAnsi="Times New Roman" w:cs="Times New Roman"/>
        </w:rPr>
        <w:t>klinicznych.</w:t>
      </w:r>
    </w:p>
    <w:p w14:paraId="13392AAA" w14:textId="77777777" w:rsidR="00585960" w:rsidRPr="00E65042" w:rsidRDefault="00585960" w:rsidP="00272C52">
      <w:pPr>
        <w:pStyle w:val="Akapitzlist"/>
        <w:numPr>
          <w:ilvl w:val="1"/>
          <w:numId w:val="1"/>
        </w:numPr>
        <w:tabs>
          <w:tab w:val="left" w:pos="426"/>
          <w:tab w:val="left" w:pos="922"/>
        </w:tabs>
        <w:spacing w:before="37" w:line="360" w:lineRule="auto"/>
        <w:ind w:right="248"/>
        <w:contextualSpacing/>
        <w:jc w:val="both"/>
        <w:rPr>
          <w:rFonts w:ascii="Times New Roman" w:hAnsi="Times New Roman" w:cs="Times New Roman"/>
        </w:rPr>
      </w:pPr>
      <w:r w:rsidRPr="0044377B">
        <w:rPr>
          <w:rFonts w:ascii="Times New Roman" w:hAnsi="Times New Roman" w:cs="Times New Roman"/>
        </w:rPr>
        <w:t xml:space="preserve">Certyfikaty muszą być </w:t>
      </w:r>
      <w:proofErr w:type="spellStart"/>
      <w:r w:rsidRPr="0044377B">
        <w:rPr>
          <w:rStyle w:val="Pogrubienie"/>
          <w:rFonts w:ascii="Times New Roman" w:hAnsi="Times New Roman" w:cs="Times New Roman"/>
        </w:rPr>
        <w:t>ologowane</w:t>
      </w:r>
      <w:proofErr w:type="spellEnd"/>
      <w:r w:rsidRPr="0044377B">
        <w:rPr>
          <w:rFonts w:ascii="Times New Roman" w:hAnsi="Times New Roman" w:cs="Times New Roman"/>
        </w:rPr>
        <w:t xml:space="preserve"> zgodnie z wytycznymi Zamawiającego i umową</w:t>
      </w:r>
      <w:r>
        <w:rPr>
          <w:rFonts w:ascii="Times New Roman" w:hAnsi="Times New Roman" w:cs="Times New Roman"/>
        </w:rPr>
        <w:t>.</w:t>
      </w:r>
    </w:p>
    <w:p w14:paraId="132677DA" w14:textId="77777777" w:rsidR="00B61C03" w:rsidRDefault="00F50117" w:rsidP="00A42675">
      <w:pPr>
        <w:pStyle w:val="Akapitzlist"/>
        <w:numPr>
          <w:ilvl w:val="1"/>
          <w:numId w:val="1"/>
        </w:numPr>
        <w:tabs>
          <w:tab w:val="left" w:pos="499"/>
        </w:tabs>
        <w:spacing w:line="360" w:lineRule="auto"/>
        <w:ind w:right="249"/>
        <w:contextualSpacing/>
        <w:jc w:val="both"/>
        <w:rPr>
          <w:rFonts w:ascii="Times New Roman" w:hAnsi="Times New Roman" w:cs="Times New Roman"/>
        </w:rPr>
      </w:pPr>
      <w:r w:rsidRPr="0022456C">
        <w:rPr>
          <w:rFonts w:ascii="Times New Roman" w:hAnsi="Times New Roman" w:cs="Times New Roman"/>
        </w:rPr>
        <w:t xml:space="preserve">Wykonawca zobowiązuje się </w:t>
      </w:r>
      <w:r w:rsidR="003E246F" w:rsidRPr="0022456C">
        <w:rPr>
          <w:rFonts w:ascii="Times New Roman" w:hAnsi="Times New Roman" w:cs="Times New Roman"/>
        </w:rPr>
        <w:t>z</w:t>
      </w:r>
      <w:r w:rsidRPr="0022456C">
        <w:rPr>
          <w:rFonts w:ascii="Times New Roman" w:hAnsi="Times New Roman" w:cs="Times New Roman"/>
        </w:rPr>
        <w:t>realizować</w:t>
      </w:r>
      <w:r w:rsidR="003E246F" w:rsidRPr="0022456C">
        <w:rPr>
          <w:rFonts w:ascii="Times New Roman" w:hAnsi="Times New Roman" w:cs="Times New Roman"/>
        </w:rPr>
        <w:t xml:space="preserve"> przedmiot</w:t>
      </w:r>
      <w:r w:rsidRPr="0022456C">
        <w:rPr>
          <w:rFonts w:ascii="Times New Roman" w:hAnsi="Times New Roman" w:cs="Times New Roman"/>
        </w:rPr>
        <w:t xml:space="preserve"> </w:t>
      </w:r>
      <w:r w:rsidR="003E246F" w:rsidRPr="0022456C">
        <w:rPr>
          <w:rFonts w:ascii="Times New Roman" w:hAnsi="Times New Roman" w:cs="Times New Roman"/>
        </w:rPr>
        <w:t>zamówienia</w:t>
      </w:r>
      <w:r w:rsidRPr="0022456C">
        <w:rPr>
          <w:rFonts w:ascii="Times New Roman" w:hAnsi="Times New Roman" w:cs="Times New Roman"/>
        </w:rPr>
        <w:t xml:space="preserve"> zgodnie z zasadą „nie czyń poważnych szkód” w rozumieniu art. 17 rozporządzenia Parlamentu Europejskiego i Rady (UE) 2020/852 w sprawie ustanowienia ram ułatwiających zrównoważone inwestycje, zmieniające rozporządzenie (UE) 2019/2088 i przedkładać Zamawiającemu stosowną dokumentację, informacje i dane potwierdzające realizację </w:t>
      </w:r>
      <w:r w:rsidR="003E246F" w:rsidRPr="0022456C">
        <w:rPr>
          <w:rFonts w:ascii="Times New Roman" w:hAnsi="Times New Roman" w:cs="Times New Roman"/>
        </w:rPr>
        <w:t>U</w:t>
      </w:r>
      <w:r w:rsidRPr="0022456C">
        <w:rPr>
          <w:rFonts w:ascii="Times New Roman" w:hAnsi="Times New Roman" w:cs="Times New Roman"/>
        </w:rPr>
        <w:t>mowy zgodnie ze wskazaną zasadą.</w:t>
      </w:r>
    </w:p>
    <w:p w14:paraId="45D0B399" w14:textId="0C4A89A2" w:rsidR="00B61C03" w:rsidRDefault="00B61C03" w:rsidP="00B61C03">
      <w:pPr>
        <w:pStyle w:val="Akapitzlist"/>
        <w:numPr>
          <w:ilvl w:val="1"/>
          <w:numId w:val="1"/>
        </w:numPr>
        <w:tabs>
          <w:tab w:val="left" w:pos="499"/>
        </w:tabs>
        <w:spacing w:line="360" w:lineRule="auto"/>
        <w:ind w:right="249"/>
        <w:contextualSpacing/>
        <w:jc w:val="both"/>
        <w:rPr>
          <w:rFonts w:ascii="Times New Roman" w:hAnsi="Times New Roman" w:cs="Times New Roman"/>
        </w:rPr>
      </w:pPr>
      <w:r>
        <w:rPr>
          <w:rFonts w:ascii="Times New Roman" w:hAnsi="Times New Roman" w:cs="Times New Roman"/>
        </w:rPr>
        <w:t>Szkoleni</w:t>
      </w:r>
      <w:r w:rsidR="001A629E">
        <w:rPr>
          <w:rFonts w:ascii="Times New Roman" w:hAnsi="Times New Roman" w:cs="Times New Roman"/>
        </w:rPr>
        <w:t>e</w:t>
      </w:r>
      <w:r w:rsidRPr="00B61C03">
        <w:rPr>
          <w:rFonts w:ascii="Times New Roman" w:hAnsi="Times New Roman" w:cs="Times New Roman"/>
        </w:rPr>
        <w:t xml:space="preserve"> powinn</w:t>
      </w:r>
      <w:r w:rsidR="001A629E">
        <w:rPr>
          <w:rFonts w:ascii="Times New Roman" w:hAnsi="Times New Roman" w:cs="Times New Roman"/>
        </w:rPr>
        <w:t xml:space="preserve">o </w:t>
      </w:r>
      <w:r w:rsidRPr="00B61C03">
        <w:rPr>
          <w:rFonts w:ascii="Times New Roman" w:hAnsi="Times New Roman" w:cs="Times New Roman"/>
        </w:rPr>
        <w:t xml:space="preserve">być przeprowadzone przy zachowaniu neutralności płciowej, co oznacza, że </w:t>
      </w:r>
      <w:r>
        <w:rPr>
          <w:rFonts w:ascii="Times New Roman" w:hAnsi="Times New Roman" w:cs="Times New Roman"/>
        </w:rPr>
        <w:t>szkoleniowcy</w:t>
      </w:r>
      <w:r w:rsidRPr="00B61C03">
        <w:rPr>
          <w:rFonts w:ascii="Times New Roman" w:hAnsi="Times New Roman" w:cs="Times New Roman"/>
        </w:rPr>
        <w:t xml:space="preserve"> powinni starannie eliminować wszelkie stereotypy płciowej skupiając się na równości i inkluzji w dostarczanych treściach. Przykłady oraz studia przypadku, użyte w </w:t>
      </w:r>
      <w:r w:rsidR="00B05BFD" w:rsidRPr="00B61C03">
        <w:rPr>
          <w:rFonts w:ascii="Times New Roman" w:hAnsi="Times New Roman" w:cs="Times New Roman"/>
        </w:rPr>
        <w:t>szkoleni</w:t>
      </w:r>
      <w:r w:rsidR="00B05BFD">
        <w:rPr>
          <w:rFonts w:ascii="Times New Roman" w:hAnsi="Times New Roman" w:cs="Times New Roman"/>
        </w:rPr>
        <w:t>u</w:t>
      </w:r>
      <w:r w:rsidRPr="00B61C03">
        <w:rPr>
          <w:rFonts w:ascii="Times New Roman" w:hAnsi="Times New Roman" w:cs="Times New Roman"/>
        </w:rPr>
        <w:t>, powinny odnosić się równo do obu płci, prezentując kobiety i mężczyzn w różnorodnych, równoważnych rolach zawodowych i społecznych.</w:t>
      </w:r>
    </w:p>
    <w:p w14:paraId="7286C068" w14:textId="332E373B" w:rsidR="00B61C03" w:rsidRPr="00B61C03" w:rsidRDefault="00B61C03" w:rsidP="00B61C03">
      <w:pPr>
        <w:pStyle w:val="Akapitzlist"/>
        <w:numPr>
          <w:ilvl w:val="1"/>
          <w:numId w:val="1"/>
        </w:numPr>
        <w:tabs>
          <w:tab w:val="left" w:pos="499"/>
        </w:tabs>
        <w:spacing w:line="360" w:lineRule="auto"/>
        <w:ind w:right="249"/>
        <w:contextualSpacing/>
        <w:jc w:val="both"/>
        <w:rPr>
          <w:rFonts w:ascii="Times New Roman" w:hAnsi="Times New Roman" w:cs="Times New Roman"/>
        </w:rPr>
      </w:pPr>
      <w:r w:rsidRPr="00B61C03">
        <w:rPr>
          <w:rFonts w:ascii="Times New Roman" w:hAnsi="Times New Roman" w:cs="Times New Roman"/>
        </w:rPr>
        <w:t xml:space="preserve">Na </w:t>
      </w:r>
      <w:r>
        <w:rPr>
          <w:rFonts w:ascii="Times New Roman" w:hAnsi="Times New Roman" w:cs="Times New Roman"/>
        </w:rPr>
        <w:t>szkoleni</w:t>
      </w:r>
      <w:r w:rsidR="00B05BFD">
        <w:rPr>
          <w:rFonts w:ascii="Times New Roman" w:hAnsi="Times New Roman" w:cs="Times New Roman"/>
        </w:rPr>
        <w:t xml:space="preserve">u </w:t>
      </w:r>
      <w:r w:rsidRPr="00B61C03">
        <w:rPr>
          <w:rFonts w:ascii="Times New Roman" w:hAnsi="Times New Roman" w:cs="Times New Roman"/>
        </w:rPr>
        <w:t xml:space="preserve"> każdy z uczestników będzie mógł w sposób swobodny wyrażać swoje myśli, poprosić o dodatkowe wyjaśnienia, wytłumaczenie zagadnień. Żadna z osób nie będzie dyskryminowana w szczególności ze względu na płeć, rasę, kolor skóry, pochodzenie etniczne lub społeczne, cechy genetyczne, język, religię lub przekonania, poglądy polityczne lub wszelkie inne poglądy, przynależność do mniejszości narodowej, majątek, urodzenie, niepełnosprawność, wiek lub orientację seksualną.</w:t>
      </w:r>
      <w:r w:rsidRPr="00B61C03">
        <w:rPr>
          <w:rFonts w:ascii="Calibri" w:hAnsi="Calibri" w:cs="Calibri"/>
        </w:rPr>
        <w:t xml:space="preserve"> </w:t>
      </w:r>
    </w:p>
    <w:p w14:paraId="36904F17" w14:textId="77777777" w:rsidR="0034203B" w:rsidRPr="0034203B" w:rsidRDefault="00B61C03" w:rsidP="0034203B">
      <w:pPr>
        <w:pStyle w:val="Akapitzlist"/>
        <w:numPr>
          <w:ilvl w:val="1"/>
          <w:numId w:val="1"/>
        </w:numPr>
        <w:tabs>
          <w:tab w:val="left" w:pos="499"/>
        </w:tabs>
        <w:spacing w:line="360" w:lineRule="auto"/>
        <w:ind w:right="249"/>
        <w:contextualSpacing/>
        <w:jc w:val="both"/>
        <w:rPr>
          <w:rFonts w:ascii="Times New Roman" w:hAnsi="Times New Roman" w:cs="Times New Roman"/>
        </w:rPr>
      </w:pPr>
      <w:r w:rsidRPr="00B61C03">
        <w:rPr>
          <w:rFonts w:ascii="Times New Roman" w:hAnsi="Times New Roman" w:cs="Times New Roman"/>
        </w:rPr>
        <w:lastRenderedPageBreak/>
        <w:t>Szkoleniowcami będą osoby wskazane w treści Wykazu osób, złożonego w ramach postępowania.</w:t>
      </w:r>
      <w:r w:rsidRPr="00B61C03">
        <w:rPr>
          <w:rFonts w:ascii="Calibri" w:hAnsi="Calibri" w:cs="Calibri"/>
        </w:rPr>
        <w:t xml:space="preserve"> </w:t>
      </w:r>
    </w:p>
    <w:p w14:paraId="59370231" w14:textId="77777777" w:rsidR="002E6F5E" w:rsidRPr="002E6F5E" w:rsidRDefault="0034203B" w:rsidP="002E6F5E">
      <w:pPr>
        <w:pStyle w:val="Akapitzlist"/>
        <w:numPr>
          <w:ilvl w:val="1"/>
          <w:numId w:val="1"/>
        </w:numPr>
        <w:tabs>
          <w:tab w:val="left" w:pos="499"/>
        </w:tabs>
        <w:spacing w:line="360" w:lineRule="auto"/>
        <w:ind w:right="249"/>
        <w:contextualSpacing/>
        <w:jc w:val="both"/>
        <w:rPr>
          <w:rFonts w:ascii="Times New Roman" w:hAnsi="Times New Roman" w:cs="Times New Roman"/>
        </w:rPr>
      </w:pPr>
      <w:r w:rsidRPr="0034203B">
        <w:rPr>
          <w:rFonts w:ascii="Times New Roman" w:hAnsi="Times New Roman" w:cs="Times New Roman"/>
        </w:rPr>
        <w:t>Wykonawca, podejmując decyzję o doborze trenerów do poszczególnych grup, jak też przy ustaleniu zasady zaangażowania trenerów w realizację zamówienia, jak też ich wynagrodzenia z tego tytułu, nie będzie nikogo dyskryminować w szczególności ze względu na płeć, rasę, kolor skóry, pochodzenie etniczne lub społeczne, cechy genetyczne, język, religię lub przekonania, poglądy polityczne lub wszelkie inne poglądy, przynależność do mniejszości narodowej, majątek, urodzenie, niepełnosprawność, wiek lub orientację seksualną</w:t>
      </w:r>
    </w:p>
    <w:p w14:paraId="2E5BEDAA" w14:textId="77777777" w:rsidR="002E6F5E" w:rsidRPr="002E6F5E" w:rsidRDefault="002E6F5E" w:rsidP="002E6F5E">
      <w:pPr>
        <w:pStyle w:val="Akapitzlist"/>
        <w:numPr>
          <w:ilvl w:val="1"/>
          <w:numId w:val="1"/>
        </w:numPr>
        <w:tabs>
          <w:tab w:val="left" w:pos="499"/>
        </w:tabs>
        <w:spacing w:line="360" w:lineRule="auto"/>
        <w:ind w:right="249"/>
        <w:contextualSpacing/>
        <w:jc w:val="both"/>
        <w:rPr>
          <w:rFonts w:ascii="Times New Roman" w:hAnsi="Times New Roman" w:cs="Times New Roman"/>
        </w:rPr>
      </w:pPr>
      <w:r w:rsidRPr="002E6F5E">
        <w:rPr>
          <w:rFonts w:ascii="Times New Roman" w:hAnsi="Times New Roman" w:cs="Times New Roman"/>
        </w:rPr>
        <w:t>W uzasadnionych przypadkach Zamawiający ma prawo wymagać od Wykonawcy zmiany osoby trenera. Wykonawca powinien zapewnić nową osobę w terminie 7 dni od wystosowania przez Zamawiającego w tym zakresie wezwania.</w:t>
      </w:r>
    </w:p>
    <w:p w14:paraId="17B960C3" w14:textId="48567BE5" w:rsidR="00B61C03" w:rsidRDefault="00B61C03" w:rsidP="002E6F5E">
      <w:pPr>
        <w:pStyle w:val="Akapitzlist"/>
        <w:numPr>
          <w:ilvl w:val="1"/>
          <w:numId w:val="1"/>
        </w:numPr>
        <w:tabs>
          <w:tab w:val="left" w:pos="499"/>
        </w:tabs>
        <w:spacing w:line="360" w:lineRule="auto"/>
        <w:ind w:right="249"/>
        <w:contextualSpacing/>
        <w:jc w:val="both"/>
        <w:rPr>
          <w:rFonts w:ascii="Times New Roman" w:hAnsi="Times New Roman" w:cs="Times New Roman"/>
        </w:rPr>
      </w:pPr>
      <w:r w:rsidRPr="002E6F5E">
        <w:rPr>
          <w:rFonts w:ascii="Times New Roman" w:hAnsi="Times New Roman" w:cs="Times New Roman"/>
        </w:rPr>
        <w:t>Zamawiający ma prawo do każdorazowej weryfikacji sposobu realizacji szkole</w:t>
      </w:r>
      <w:r w:rsidR="00B05BFD">
        <w:rPr>
          <w:rFonts w:ascii="Times New Roman" w:hAnsi="Times New Roman" w:cs="Times New Roman"/>
        </w:rPr>
        <w:t xml:space="preserve">nia </w:t>
      </w:r>
      <w:r w:rsidRPr="002E6F5E">
        <w:rPr>
          <w:rFonts w:ascii="Times New Roman" w:hAnsi="Times New Roman" w:cs="Times New Roman"/>
        </w:rPr>
        <w:t xml:space="preserve"> przez dane osoby oraz wyrażenia uzasadnionego sprzeciwu, co do możliwości dalszeg</w:t>
      </w:r>
      <w:r w:rsidR="00B1467F">
        <w:rPr>
          <w:rFonts w:ascii="Times New Roman" w:hAnsi="Times New Roman" w:cs="Times New Roman"/>
        </w:rPr>
        <w:t>o prowadzenia przez nich szkolenia</w:t>
      </w:r>
      <w:r w:rsidRPr="002E6F5E">
        <w:rPr>
          <w:rFonts w:ascii="Times New Roman" w:hAnsi="Times New Roman" w:cs="Times New Roman"/>
        </w:rPr>
        <w:t>. W przypadku wyrażenia sprzeciwu, Wykonawca zobowiązany jest do wskazania Zamawiającemu nowej osoby spełniającej wymagane w Zapytaniu Ofertowym kryteria.</w:t>
      </w:r>
    </w:p>
    <w:p w14:paraId="3DC1CFB0" w14:textId="77777777" w:rsidR="002E6F5E" w:rsidRDefault="002E6F5E" w:rsidP="002E6F5E">
      <w:pPr>
        <w:tabs>
          <w:tab w:val="left" w:pos="499"/>
        </w:tabs>
        <w:spacing w:line="360" w:lineRule="auto"/>
        <w:ind w:left="501" w:right="249"/>
        <w:contextualSpacing/>
        <w:jc w:val="both"/>
        <w:rPr>
          <w:rFonts w:ascii="Times New Roman" w:hAnsi="Times New Roman" w:cs="Times New Roman"/>
        </w:rPr>
      </w:pPr>
    </w:p>
    <w:p w14:paraId="4F496B47" w14:textId="77777777" w:rsidR="002E6F5E" w:rsidRPr="002E6F5E" w:rsidRDefault="002E6F5E" w:rsidP="002E6F5E">
      <w:pPr>
        <w:tabs>
          <w:tab w:val="left" w:pos="499"/>
        </w:tabs>
        <w:spacing w:line="360" w:lineRule="auto"/>
        <w:ind w:right="249"/>
        <w:contextualSpacing/>
        <w:jc w:val="both"/>
        <w:rPr>
          <w:rFonts w:ascii="Times New Roman" w:hAnsi="Times New Roman" w:cs="Times New Roman"/>
        </w:rPr>
      </w:pPr>
    </w:p>
    <w:p w14:paraId="4EA5628D" w14:textId="77777777" w:rsidR="009B1CCC" w:rsidRPr="0022456C" w:rsidRDefault="009B1CCC" w:rsidP="009B1CCC">
      <w:pPr>
        <w:pStyle w:val="Akapitzlist"/>
        <w:tabs>
          <w:tab w:val="left" w:pos="499"/>
        </w:tabs>
        <w:spacing w:line="360" w:lineRule="auto"/>
        <w:ind w:right="249" w:firstLine="0"/>
        <w:contextualSpacing/>
        <w:jc w:val="both"/>
        <w:rPr>
          <w:rFonts w:ascii="Times New Roman" w:hAnsi="Times New Roman" w:cs="Times New Roman"/>
        </w:rPr>
      </w:pPr>
    </w:p>
    <w:p w14:paraId="39C29A4F" w14:textId="1733BBB1" w:rsidR="002219C7" w:rsidRPr="0022456C" w:rsidRDefault="002219C7" w:rsidP="002219C7">
      <w:pPr>
        <w:pStyle w:val="Akapitzlist"/>
        <w:numPr>
          <w:ilvl w:val="0"/>
          <w:numId w:val="2"/>
        </w:numPr>
        <w:spacing w:line="360" w:lineRule="auto"/>
        <w:ind w:right="248"/>
        <w:contextualSpacing/>
        <w:jc w:val="both"/>
        <w:rPr>
          <w:rFonts w:ascii="Times New Roman" w:hAnsi="Times New Roman" w:cs="Times New Roman"/>
          <w:b/>
        </w:rPr>
      </w:pPr>
      <w:r w:rsidRPr="0022456C">
        <w:rPr>
          <w:rFonts w:ascii="Times New Roman" w:hAnsi="Times New Roman" w:cs="Times New Roman"/>
          <w:b/>
        </w:rPr>
        <w:t>Wymagania</w:t>
      </w:r>
      <w:r w:rsidRPr="0022456C">
        <w:rPr>
          <w:rFonts w:ascii="Times New Roman" w:hAnsi="Times New Roman" w:cs="Times New Roman"/>
          <w:b/>
          <w:spacing w:val="-4"/>
        </w:rPr>
        <w:t xml:space="preserve"> </w:t>
      </w:r>
      <w:r w:rsidRPr="0022456C">
        <w:rPr>
          <w:rFonts w:ascii="Times New Roman" w:hAnsi="Times New Roman" w:cs="Times New Roman"/>
          <w:b/>
        </w:rPr>
        <w:t>w</w:t>
      </w:r>
      <w:r w:rsidRPr="0022456C">
        <w:rPr>
          <w:rFonts w:ascii="Times New Roman" w:hAnsi="Times New Roman" w:cs="Times New Roman"/>
          <w:b/>
          <w:spacing w:val="-1"/>
        </w:rPr>
        <w:t xml:space="preserve"> </w:t>
      </w:r>
      <w:r w:rsidRPr="0022456C">
        <w:rPr>
          <w:rFonts w:ascii="Times New Roman" w:hAnsi="Times New Roman" w:cs="Times New Roman"/>
          <w:b/>
        </w:rPr>
        <w:t>zakresie</w:t>
      </w:r>
      <w:r w:rsidRPr="0022456C">
        <w:rPr>
          <w:rFonts w:ascii="Times New Roman" w:hAnsi="Times New Roman" w:cs="Times New Roman"/>
          <w:b/>
          <w:spacing w:val="-2"/>
        </w:rPr>
        <w:t xml:space="preserve"> </w:t>
      </w:r>
      <w:r w:rsidRPr="0022456C">
        <w:rPr>
          <w:rFonts w:ascii="Times New Roman" w:hAnsi="Times New Roman" w:cs="Times New Roman"/>
          <w:b/>
        </w:rPr>
        <w:t>warunków</w:t>
      </w:r>
      <w:r w:rsidRPr="0022456C">
        <w:rPr>
          <w:rFonts w:ascii="Times New Roman" w:hAnsi="Times New Roman" w:cs="Times New Roman"/>
          <w:b/>
          <w:spacing w:val="-2"/>
        </w:rPr>
        <w:t xml:space="preserve"> </w:t>
      </w:r>
      <w:r w:rsidRPr="0022456C">
        <w:rPr>
          <w:rFonts w:ascii="Times New Roman" w:hAnsi="Times New Roman" w:cs="Times New Roman"/>
          <w:b/>
        </w:rPr>
        <w:t>lokalowych</w:t>
      </w:r>
      <w:r w:rsidRPr="0022456C">
        <w:rPr>
          <w:rFonts w:ascii="Times New Roman" w:hAnsi="Times New Roman" w:cs="Times New Roman"/>
          <w:b/>
          <w:spacing w:val="-1"/>
        </w:rPr>
        <w:t xml:space="preserve"> </w:t>
      </w:r>
      <w:r w:rsidRPr="0022456C">
        <w:rPr>
          <w:rFonts w:ascii="Times New Roman" w:hAnsi="Times New Roman" w:cs="Times New Roman"/>
          <w:b/>
        </w:rPr>
        <w:t>i</w:t>
      </w:r>
      <w:r w:rsidRPr="0022456C">
        <w:rPr>
          <w:rFonts w:ascii="Times New Roman" w:hAnsi="Times New Roman" w:cs="Times New Roman"/>
          <w:b/>
          <w:spacing w:val="-2"/>
        </w:rPr>
        <w:t xml:space="preserve"> </w:t>
      </w:r>
      <w:r w:rsidRPr="0022456C">
        <w:rPr>
          <w:rFonts w:ascii="Times New Roman" w:hAnsi="Times New Roman" w:cs="Times New Roman"/>
          <w:b/>
        </w:rPr>
        <w:t>miejsca</w:t>
      </w:r>
      <w:r w:rsidRPr="0022456C">
        <w:rPr>
          <w:rFonts w:ascii="Times New Roman" w:hAnsi="Times New Roman" w:cs="Times New Roman"/>
          <w:b/>
          <w:spacing w:val="-1"/>
        </w:rPr>
        <w:t xml:space="preserve"> </w:t>
      </w:r>
      <w:r w:rsidRPr="0022456C">
        <w:rPr>
          <w:rFonts w:ascii="Times New Roman" w:hAnsi="Times New Roman" w:cs="Times New Roman"/>
          <w:b/>
        </w:rPr>
        <w:t>odbywania</w:t>
      </w:r>
      <w:r w:rsidRPr="0022456C">
        <w:rPr>
          <w:rFonts w:ascii="Times New Roman" w:hAnsi="Times New Roman" w:cs="Times New Roman"/>
          <w:b/>
          <w:spacing w:val="-2"/>
        </w:rPr>
        <w:t xml:space="preserve"> </w:t>
      </w:r>
      <w:r w:rsidR="00B1467F">
        <w:rPr>
          <w:rFonts w:ascii="Times New Roman" w:hAnsi="Times New Roman" w:cs="Times New Roman"/>
          <w:b/>
          <w:spacing w:val="-2"/>
        </w:rPr>
        <w:t>szkolenia</w:t>
      </w:r>
    </w:p>
    <w:p w14:paraId="79A68F6E" w14:textId="08A7E257" w:rsidR="003C7BA8" w:rsidRDefault="00B05BFD" w:rsidP="003C7BA8">
      <w:pPr>
        <w:pStyle w:val="Akapitzlist"/>
        <w:numPr>
          <w:ilvl w:val="0"/>
          <w:numId w:val="9"/>
        </w:numPr>
        <w:tabs>
          <w:tab w:val="left" w:pos="501"/>
        </w:tabs>
        <w:spacing w:line="360" w:lineRule="auto"/>
        <w:ind w:right="249"/>
        <w:contextualSpacing/>
        <w:rPr>
          <w:rFonts w:ascii="Times New Roman" w:hAnsi="Times New Roman" w:cs="Times New Roman"/>
        </w:rPr>
      </w:pPr>
      <w:r>
        <w:rPr>
          <w:rFonts w:ascii="Times New Roman" w:hAnsi="Times New Roman" w:cs="Times New Roman"/>
        </w:rPr>
        <w:t>S</w:t>
      </w:r>
      <w:r w:rsidR="00E37355" w:rsidRPr="00E37355">
        <w:rPr>
          <w:rFonts w:ascii="Times New Roman" w:hAnsi="Times New Roman" w:cs="Times New Roman"/>
        </w:rPr>
        <w:t>zkoleni</w:t>
      </w:r>
      <w:r>
        <w:rPr>
          <w:rFonts w:ascii="Times New Roman" w:hAnsi="Times New Roman" w:cs="Times New Roman"/>
        </w:rPr>
        <w:t>e</w:t>
      </w:r>
      <w:r w:rsidR="00E37355" w:rsidRPr="00E37355">
        <w:rPr>
          <w:rFonts w:ascii="Times New Roman" w:hAnsi="Times New Roman" w:cs="Times New Roman"/>
        </w:rPr>
        <w:t xml:space="preserve"> objęte niniejszym zamówieniem będ</w:t>
      </w:r>
      <w:r>
        <w:rPr>
          <w:rFonts w:ascii="Times New Roman" w:hAnsi="Times New Roman" w:cs="Times New Roman"/>
        </w:rPr>
        <w:t xml:space="preserve">zie </w:t>
      </w:r>
      <w:r w:rsidR="00E37355" w:rsidRPr="00E37355">
        <w:rPr>
          <w:rFonts w:ascii="Times New Roman" w:hAnsi="Times New Roman" w:cs="Times New Roman"/>
        </w:rPr>
        <w:t xml:space="preserve"> realizowane w formie </w:t>
      </w:r>
      <w:r w:rsidR="00E37355" w:rsidRPr="00E37355">
        <w:rPr>
          <w:rStyle w:val="Pogrubienie"/>
          <w:rFonts w:ascii="Times New Roman" w:hAnsi="Times New Roman" w:cs="Times New Roman"/>
        </w:rPr>
        <w:t>zdalnej (online)</w:t>
      </w:r>
      <w:r w:rsidR="00E37355" w:rsidRPr="00E37355">
        <w:rPr>
          <w:rFonts w:ascii="Times New Roman" w:hAnsi="Times New Roman" w:cs="Times New Roman"/>
        </w:rPr>
        <w:t xml:space="preserve"> z wykorzystaniem platformy e-learningowej lub komunikatora internetowego umożliwiającego interaktywny kontakt z trenerem (np. Zoom, MS </w:t>
      </w:r>
      <w:proofErr w:type="spellStart"/>
      <w:r w:rsidR="00E37355" w:rsidRPr="00E37355">
        <w:rPr>
          <w:rFonts w:ascii="Times New Roman" w:hAnsi="Times New Roman" w:cs="Times New Roman"/>
        </w:rPr>
        <w:t>Teams</w:t>
      </w:r>
      <w:proofErr w:type="spellEnd"/>
      <w:r w:rsidR="00E37355" w:rsidRPr="00E37355">
        <w:rPr>
          <w:rFonts w:ascii="Times New Roman" w:hAnsi="Times New Roman" w:cs="Times New Roman"/>
        </w:rPr>
        <w:t>, lub równoważny).</w:t>
      </w:r>
    </w:p>
    <w:p w14:paraId="05D95AC9" w14:textId="786EB365" w:rsidR="003C7BA8" w:rsidRDefault="00E37355" w:rsidP="003C7BA8">
      <w:pPr>
        <w:pStyle w:val="Akapitzlist"/>
        <w:numPr>
          <w:ilvl w:val="0"/>
          <w:numId w:val="9"/>
        </w:numPr>
        <w:tabs>
          <w:tab w:val="left" w:pos="501"/>
        </w:tabs>
        <w:spacing w:line="360" w:lineRule="auto"/>
        <w:ind w:right="249"/>
        <w:contextualSpacing/>
        <w:rPr>
          <w:rFonts w:ascii="Times New Roman" w:hAnsi="Times New Roman" w:cs="Times New Roman"/>
        </w:rPr>
      </w:pPr>
      <w:r w:rsidRPr="003C7BA8">
        <w:rPr>
          <w:rFonts w:ascii="Times New Roman" w:hAnsi="Times New Roman" w:cs="Times New Roman"/>
        </w:rPr>
        <w:t>Szkoleni</w:t>
      </w:r>
      <w:r w:rsidR="00B05BFD">
        <w:rPr>
          <w:rFonts w:ascii="Times New Roman" w:hAnsi="Times New Roman" w:cs="Times New Roman"/>
        </w:rPr>
        <w:t>e</w:t>
      </w:r>
      <w:r w:rsidRPr="003C7BA8">
        <w:rPr>
          <w:rFonts w:ascii="Times New Roman" w:hAnsi="Times New Roman" w:cs="Times New Roman"/>
        </w:rPr>
        <w:t xml:space="preserve"> prowadzone będ</w:t>
      </w:r>
      <w:r w:rsidR="00B05BFD">
        <w:rPr>
          <w:rFonts w:ascii="Times New Roman" w:hAnsi="Times New Roman" w:cs="Times New Roman"/>
        </w:rPr>
        <w:t>zie</w:t>
      </w:r>
      <w:r w:rsidRPr="003C7BA8">
        <w:rPr>
          <w:rFonts w:ascii="Times New Roman" w:hAnsi="Times New Roman" w:cs="Times New Roman"/>
        </w:rPr>
        <w:t xml:space="preserve"> w czasie rzeczywistym, z możliwością zadawania pytań, udziału w dyskusji oraz realizacji ćwiczeń praktycznych.</w:t>
      </w:r>
    </w:p>
    <w:p w14:paraId="7E7C932D" w14:textId="77777777" w:rsidR="00E37355" w:rsidRDefault="00E37355" w:rsidP="003C7BA8">
      <w:pPr>
        <w:pStyle w:val="Akapitzlist"/>
        <w:numPr>
          <w:ilvl w:val="0"/>
          <w:numId w:val="9"/>
        </w:numPr>
        <w:tabs>
          <w:tab w:val="left" w:pos="501"/>
        </w:tabs>
        <w:spacing w:line="360" w:lineRule="auto"/>
        <w:ind w:right="249"/>
        <w:contextualSpacing/>
        <w:rPr>
          <w:rFonts w:ascii="Times New Roman" w:hAnsi="Times New Roman" w:cs="Times New Roman"/>
        </w:rPr>
      </w:pPr>
      <w:r w:rsidRPr="003C7BA8">
        <w:rPr>
          <w:rFonts w:ascii="Times New Roman" w:hAnsi="Times New Roman" w:cs="Times New Roman"/>
        </w:rPr>
        <w:t>Wykonawca zapewni uczestnikom dostęp do materiałów szkoleniowych w formie elektronicznej oraz wsparcie techniczne w zakresie korzystania z platformy szkoleniowej.</w:t>
      </w:r>
    </w:p>
    <w:p w14:paraId="0C273477" w14:textId="77777777" w:rsidR="006E7872" w:rsidRPr="006E7872" w:rsidRDefault="00FA7EC2" w:rsidP="006E7872">
      <w:pPr>
        <w:pStyle w:val="Akapitzlist"/>
        <w:numPr>
          <w:ilvl w:val="0"/>
          <w:numId w:val="9"/>
        </w:numPr>
        <w:tabs>
          <w:tab w:val="left" w:pos="501"/>
        </w:tabs>
        <w:spacing w:line="360" w:lineRule="auto"/>
        <w:ind w:right="249"/>
        <w:contextualSpacing/>
        <w:rPr>
          <w:rFonts w:ascii="Times New Roman" w:hAnsi="Times New Roman" w:cs="Times New Roman"/>
        </w:rPr>
      </w:pPr>
      <w:r w:rsidRPr="00FA7EC2">
        <w:rPr>
          <w:rFonts w:ascii="Times New Roman" w:hAnsi="Times New Roman" w:cs="Times New Roman"/>
        </w:rPr>
        <w:t xml:space="preserve">Wykonawca ponosi koszt zapewnienia sprzętu komputerowego </w:t>
      </w:r>
      <w:r w:rsidR="00B61C03">
        <w:rPr>
          <w:rFonts w:ascii="Times New Roman" w:hAnsi="Times New Roman" w:cs="Times New Roman"/>
        </w:rPr>
        <w:t>szkoleniowcy.</w:t>
      </w:r>
    </w:p>
    <w:p w14:paraId="57146A4F" w14:textId="77777777" w:rsidR="006E7872" w:rsidRPr="006E7872" w:rsidRDefault="006E7872" w:rsidP="006E7872">
      <w:pPr>
        <w:pStyle w:val="Akapitzlist"/>
        <w:numPr>
          <w:ilvl w:val="0"/>
          <w:numId w:val="9"/>
        </w:numPr>
        <w:tabs>
          <w:tab w:val="left" w:pos="501"/>
        </w:tabs>
        <w:spacing w:line="360" w:lineRule="auto"/>
        <w:ind w:right="249"/>
        <w:contextualSpacing/>
        <w:rPr>
          <w:rFonts w:ascii="Times New Roman" w:hAnsi="Times New Roman" w:cs="Times New Roman"/>
        </w:rPr>
      </w:pPr>
      <w:r w:rsidRPr="006E7872">
        <w:rPr>
          <w:rFonts w:ascii="Times New Roman" w:hAnsi="Times New Roman" w:cs="Times New Roman"/>
        </w:rPr>
        <w:t>Wykonawca powinien zadbać o odpowiednie udokumentowanie obecności wszystkich uczestników na szkoleniu (np. poprzez monitorowanie czasu zalogowania do platformy i wygenerowanie z systemu raportu na temat obecności/aktywności uczestników</w:t>
      </w:r>
      <w:r>
        <w:rPr>
          <w:rFonts w:ascii="Times New Roman" w:hAnsi="Times New Roman" w:cs="Times New Roman"/>
        </w:rPr>
        <w:t xml:space="preserve">, </w:t>
      </w:r>
      <w:r w:rsidRPr="006E7872">
        <w:rPr>
          <w:rFonts w:ascii="Times New Roman" w:hAnsi="Times New Roman" w:cs="Times New Roman"/>
        </w:rPr>
        <w:t>na tej podstawie powinna zostać sporządzona lista obecności na szkoleniu</w:t>
      </w:r>
      <w:r w:rsidR="00C3080C">
        <w:rPr>
          <w:rFonts w:ascii="Times New Roman" w:hAnsi="Times New Roman" w:cs="Times New Roman"/>
        </w:rPr>
        <w:t xml:space="preserve"> oraz wydany elektroniczny imienny certyfikat</w:t>
      </w:r>
      <w:r w:rsidRPr="006E7872">
        <w:rPr>
          <w:rFonts w:ascii="Times New Roman" w:hAnsi="Times New Roman" w:cs="Times New Roman"/>
        </w:rPr>
        <w:t>). Uczestnik szkolenia</w:t>
      </w:r>
      <w:r>
        <w:rPr>
          <w:rFonts w:ascii="Times New Roman" w:hAnsi="Times New Roman" w:cs="Times New Roman"/>
        </w:rPr>
        <w:t xml:space="preserve"> </w:t>
      </w:r>
      <w:r w:rsidRPr="006E7872">
        <w:rPr>
          <w:rFonts w:ascii="Times New Roman" w:hAnsi="Times New Roman" w:cs="Times New Roman"/>
        </w:rPr>
        <w:t>powinien być zalogowany na platformie szkoleniowej pełnym imieniem i nazwiskiem.</w:t>
      </w:r>
    </w:p>
    <w:p w14:paraId="453F3190" w14:textId="77777777" w:rsidR="006E7872" w:rsidRPr="003C7BA8" w:rsidRDefault="006E7872" w:rsidP="006E7872">
      <w:pPr>
        <w:pStyle w:val="Akapitzlist"/>
        <w:tabs>
          <w:tab w:val="left" w:pos="501"/>
        </w:tabs>
        <w:spacing w:line="360" w:lineRule="auto"/>
        <w:ind w:left="786" w:right="249" w:firstLine="0"/>
        <w:contextualSpacing/>
        <w:rPr>
          <w:rFonts w:ascii="Times New Roman" w:hAnsi="Times New Roman" w:cs="Times New Roman"/>
        </w:rPr>
      </w:pPr>
    </w:p>
    <w:p w14:paraId="245D4B7D" w14:textId="77777777" w:rsidR="00E37355" w:rsidRDefault="00E37355" w:rsidP="00E37355">
      <w:pPr>
        <w:pStyle w:val="Akapitzlist"/>
        <w:tabs>
          <w:tab w:val="left" w:pos="501"/>
        </w:tabs>
        <w:spacing w:line="360" w:lineRule="auto"/>
        <w:ind w:left="786" w:right="249" w:firstLine="0"/>
        <w:contextualSpacing/>
        <w:rPr>
          <w:rFonts w:ascii="Times New Roman" w:hAnsi="Times New Roman" w:cs="Times New Roman"/>
        </w:rPr>
      </w:pPr>
    </w:p>
    <w:p w14:paraId="2A25BCA6" w14:textId="77777777" w:rsidR="00E65042" w:rsidRPr="00E65042" w:rsidRDefault="00E65042" w:rsidP="00E65042">
      <w:pPr>
        <w:pStyle w:val="Akapitzlist"/>
        <w:spacing w:line="360" w:lineRule="auto"/>
        <w:ind w:left="1146" w:right="248" w:firstLine="0"/>
        <w:contextualSpacing/>
        <w:jc w:val="both"/>
        <w:rPr>
          <w:rFonts w:ascii="Times New Roman" w:hAnsi="Times New Roman" w:cs="Times New Roman"/>
        </w:rPr>
      </w:pPr>
    </w:p>
    <w:p w14:paraId="04C2F5AA" w14:textId="764321F5" w:rsidR="009B1CCC" w:rsidRPr="0022456C" w:rsidRDefault="002219C7" w:rsidP="00BE0557">
      <w:pPr>
        <w:pStyle w:val="Akapitzlist"/>
        <w:numPr>
          <w:ilvl w:val="0"/>
          <w:numId w:val="2"/>
        </w:numPr>
        <w:spacing w:line="360" w:lineRule="auto"/>
        <w:ind w:right="248"/>
        <w:contextualSpacing/>
        <w:jc w:val="both"/>
        <w:rPr>
          <w:rFonts w:ascii="Times New Roman" w:hAnsi="Times New Roman" w:cs="Times New Roman"/>
          <w:b/>
        </w:rPr>
      </w:pPr>
      <w:r w:rsidRPr="0022456C">
        <w:rPr>
          <w:rFonts w:ascii="Times New Roman" w:hAnsi="Times New Roman" w:cs="Times New Roman"/>
          <w:b/>
        </w:rPr>
        <w:t>Wymagania</w:t>
      </w:r>
      <w:r w:rsidRPr="0022456C">
        <w:rPr>
          <w:rFonts w:ascii="Times New Roman" w:hAnsi="Times New Roman" w:cs="Times New Roman"/>
          <w:b/>
          <w:spacing w:val="-4"/>
        </w:rPr>
        <w:t xml:space="preserve"> </w:t>
      </w:r>
      <w:r w:rsidRPr="0022456C">
        <w:rPr>
          <w:rFonts w:ascii="Times New Roman" w:hAnsi="Times New Roman" w:cs="Times New Roman"/>
          <w:b/>
        </w:rPr>
        <w:t>w</w:t>
      </w:r>
      <w:r w:rsidRPr="0022456C">
        <w:rPr>
          <w:rFonts w:ascii="Times New Roman" w:hAnsi="Times New Roman" w:cs="Times New Roman"/>
          <w:b/>
          <w:spacing w:val="-1"/>
        </w:rPr>
        <w:t xml:space="preserve"> </w:t>
      </w:r>
      <w:r w:rsidRPr="0022456C">
        <w:rPr>
          <w:rFonts w:ascii="Times New Roman" w:hAnsi="Times New Roman" w:cs="Times New Roman"/>
          <w:b/>
        </w:rPr>
        <w:t>zakresie</w:t>
      </w:r>
      <w:r w:rsidRPr="0022456C">
        <w:rPr>
          <w:rFonts w:ascii="Times New Roman" w:hAnsi="Times New Roman" w:cs="Times New Roman"/>
          <w:b/>
          <w:spacing w:val="-2"/>
        </w:rPr>
        <w:t xml:space="preserve"> obsługi </w:t>
      </w:r>
      <w:r w:rsidR="009B1CCC" w:rsidRPr="0022456C">
        <w:rPr>
          <w:rFonts w:ascii="Times New Roman" w:hAnsi="Times New Roman" w:cs="Times New Roman"/>
          <w:b/>
          <w:spacing w:val="-2"/>
        </w:rPr>
        <w:t>szkole</w:t>
      </w:r>
      <w:r w:rsidR="00B05BFD">
        <w:rPr>
          <w:rFonts w:ascii="Times New Roman" w:hAnsi="Times New Roman" w:cs="Times New Roman"/>
          <w:b/>
          <w:spacing w:val="-2"/>
        </w:rPr>
        <w:t xml:space="preserve">nia </w:t>
      </w:r>
    </w:p>
    <w:p w14:paraId="46572791" w14:textId="77777777" w:rsidR="009B1CCC" w:rsidRPr="0022456C" w:rsidRDefault="009B1CCC" w:rsidP="009B1CCC">
      <w:pPr>
        <w:pStyle w:val="Akapitzlist"/>
        <w:numPr>
          <w:ilvl w:val="0"/>
          <w:numId w:val="13"/>
        </w:numPr>
        <w:tabs>
          <w:tab w:val="left" w:pos="500"/>
        </w:tabs>
        <w:spacing w:line="360" w:lineRule="auto"/>
        <w:ind w:right="249"/>
        <w:contextualSpacing/>
        <w:jc w:val="both"/>
        <w:rPr>
          <w:rFonts w:ascii="Times New Roman" w:hAnsi="Times New Roman" w:cs="Times New Roman"/>
        </w:rPr>
      </w:pPr>
      <w:r w:rsidRPr="0022456C">
        <w:rPr>
          <w:rFonts w:ascii="Times New Roman" w:hAnsi="Times New Roman" w:cs="Times New Roman"/>
        </w:rPr>
        <w:t>Wykonawca</w:t>
      </w:r>
      <w:r w:rsidRPr="0022456C">
        <w:rPr>
          <w:rFonts w:ascii="Times New Roman" w:hAnsi="Times New Roman" w:cs="Times New Roman"/>
          <w:spacing w:val="-4"/>
        </w:rPr>
        <w:t xml:space="preserve"> </w:t>
      </w:r>
      <w:r w:rsidRPr="0022456C">
        <w:rPr>
          <w:rFonts w:ascii="Times New Roman" w:hAnsi="Times New Roman" w:cs="Times New Roman"/>
        </w:rPr>
        <w:t>na</w:t>
      </w:r>
      <w:r w:rsidRPr="0022456C">
        <w:rPr>
          <w:rFonts w:ascii="Times New Roman" w:hAnsi="Times New Roman" w:cs="Times New Roman"/>
          <w:spacing w:val="-4"/>
        </w:rPr>
        <w:t xml:space="preserve"> </w:t>
      </w:r>
      <w:r w:rsidRPr="0022456C">
        <w:rPr>
          <w:rFonts w:ascii="Times New Roman" w:hAnsi="Times New Roman" w:cs="Times New Roman"/>
        </w:rPr>
        <w:t>cały</w:t>
      </w:r>
      <w:r w:rsidRPr="0022456C">
        <w:rPr>
          <w:rFonts w:ascii="Times New Roman" w:hAnsi="Times New Roman" w:cs="Times New Roman"/>
          <w:spacing w:val="-6"/>
        </w:rPr>
        <w:t xml:space="preserve"> </w:t>
      </w:r>
      <w:r w:rsidRPr="0022456C">
        <w:rPr>
          <w:rFonts w:ascii="Times New Roman" w:hAnsi="Times New Roman" w:cs="Times New Roman"/>
        </w:rPr>
        <w:t>okres</w:t>
      </w:r>
      <w:r w:rsidRPr="0022456C">
        <w:rPr>
          <w:rFonts w:ascii="Times New Roman" w:hAnsi="Times New Roman" w:cs="Times New Roman"/>
          <w:spacing w:val="-3"/>
        </w:rPr>
        <w:t xml:space="preserve"> </w:t>
      </w:r>
      <w:r w:rsidRPr="0022456C">
        <w:rPr>
          <w:rFonts w:ascii="Times New Roman" w:hAnsi="Times New Roman" w:cs="Times New Roman"/>
        </w:rPr>
        <w:t>realizacji</w:t>
      </w:r>
      <w:r w:rsidRPr="0022456C">
        <w:rPr>
          <w:rFonts w:ascii="Times New Roman" w:hAnsi="Times New Roman" w:cs="Times New Roman"/>
          <w:spacing w:val="-4"/>
        </w:rPr>
        <w:t xml:space="preserve"> </w:t>
      </w:r>
      <w:r w:rsidRPr="0022456C">
        <w:rPr>
          <w:rFonts w:ascii="Times New Roman" w:hAnsi="Times New Roman" w:cs="Times New Roman"/>
        </w:rPr>
        <w:t>zamówienia wyznaczy</w:t>
      </w:r>
      <w:r w:rsidRPr="0022456C">
        <w:rPr>
          <w:rFonts w:ascii="Times New Roman" w:hAnsi="Times New Roman" w:cs="Times New Roman"/>
          <w:spacing w:val="-4"/>
        </w:rPr>
        <w:t xml:space="preserve"> osobę/</w:t>
      </w:r>
      <w:r w:rsidRPr="0022456C">
        <w:rPr>
          <w:rFonts w:ascii="Times New Roman" w:hAnsi="Times New Roman" w:cs="Times New Roman"/>
        </w:rPr>
        <w:t>koordynatora,</w:t>
      </w:r>
      <w:r w:rsidRPr="0022456C">
        <w:rPr>
          <w:rFonts w:ascii="Times New Roman" w:hAnsi="Times New Roman" w:cs="Times New Roman"/>
          <w:spacing w:val="-3"/>
        </w:rPr>
        <w:t xml:space="preserve"> </w:t>
      </w:r>
      <w:r w:rsidRPr="0022456C">
        <w:rPr>
          <w:rFonts w:ascii="Times New Roman" w:hAnsi="Times New Roman" w:cs="Times New Roman"/>
        </w:rPr>
        <w:t>który</w:t>
      </w:r>
      <w:r w:rsidRPr="0022456C">
        <w:rPr>
          <w:rFonts w:ascii="Times New Roman" w:hAnsi="Times New Roman" w:cs="Times New Roman"/>
          <w:spacing w:val="-4"/>
        </w:rPr>
        <w:t xml:space="preserve"> </w:t>
      </w:r>
      <w:r w:rsidRPr="0022456C">
        <w:rPr>
          <w:rFonts w:ascii="Times New Roman" w:hAnsi="Times New Roman" w:cs="Times New Roman"/>
        </w:rPr>
        <w:t>będzie odpowiedzialny za kontakty z Zamawiającym oraz Uczestnikami.</w:t>
      </w:r>
    </w:p>
    <w:p w14:paraId="1895B0FB" w14:textId="77777777" w:rsidR="009B1CCC" w:rsidRPr="0022456C" w:rsidRDefault="009B1CCC" w:rsidP="009B1CCC">
      <w:pPr>
        <w:pStyle w:val="Akapitzlist"/>
        <w:numPr>
          <w:ilvl w:val="0"/>
          <w:numId w:val="13"/>
        </w:numPr>
        <w:tabs>
          <w:tab w:val="left" w:pos="500"/>
        </w:tabs>
        <w:spacing w:line="360" w:lineRule="auto"/>
        <w:ind w:right="249"/>
        <w:contextualSpacing/>
        <w:jc w:val="both"/>
        <w:rPr>
          <w:rFonts w:ascii="Times New Roman" w:hAnsi="Times New Roman" w:cs="Times New Roman"/>
          <w:spacing w:val="-4"/>
        </w:rPr>
      </w:pPr>
      <w:r w:rsidRPr="0022456C">
        <w:rPr>
          <w:rFonts w:ascii="Times New Roman" w:hAnsi="Times New Roman" w:cs="Times New Roman"/>
        </w:rPr>
        <w:t>Wykonawca</w:t>
      </w:r>
      <w:r w:rsidRPr="0022456C">
        <w:rPr>
          <w:rFonts w:ascii="Times New Roman" w:hAnsi="Times New Roman" w:cs="Times New Roman"/>
          <w:spacing w:val="-6"/>
        </w:rPr>
        <w:t xml:space="preserve"> </w:t>
      </w:r>
      <w:r w:rsidRPr="0022456C">
        <w:rPr>
          <w:rFonts w:ascii="Times New Roman" w:hAnsi="Times New Roman" w:cs="Times New Roman"/>
        </w:rPr>
        <w:t>zapewni</w:t>
      </w:r>
      <w:r w:rsidRPr="0022456C">
        <w:rPr>
          <w:rFonts w:ascii="Times New Roman" w:hAnsi="Times New Roman" w:cs="Times New Roman"/>
          <w:spacing w:val="-4"/>
        </w:rPr>
        <w:t xml:space="preserve"> </w:t>
      </w:r>
      <w:r w:rsidRPr="0022456C">
        <w:rPr>
          <w:rFonts w:ascii="Times New Roman" w:hAnsi="Times New Roman" w:cs="Times New Roman"/>
        </w:rPr>
        <w:t>Zamawiającemu</w:t>
      </w:r>
      <w:r w:rsidRPr="0022456C">
        <w:rPr>
          <w:rFonts w:ascii="Times New Roman" w:hAnsi="Times New Roman" w:cs="Times New Roman"/>
          <w:spacing w:val="-3"/>
        </w:rPr>
        <w:t xml:space="preserve"> </w:t>
      </w:r>
      <w:r w:rsidRPr="0022456C">
        <w:rPr>
          <w:rFonts w:ascii="Times New Roman" w:hAnsi="Times New Roman" w:cs="Times New Roman"/>
        </w:rPr>
        <w:t>możliwość</w:t>
      </w:r>
      <w:r w:rsidRPr="0022456C">
        <w:rPr>
          <w:rFonts w:ascii="Times New Roman" w:hAnsi="Times New Roman" w:cs="Times New Roman"/>
          <w:spacing w:val="-4"/>
        </w:rPr>
        <w:t xml:space="preserve"> </w:t>
      </w:r>
      <w:r w:rsidRPr="0022456C">
        <w:rPr>
          <w:rFonts w:ascii="Times New Roman" w:hAnsi="Times New Roman" w:cs="Times New Roman"/>
        </w:rPr>
        <w:t>wglądu</w:t>
      </w:r>
      <w:r w:rsidRPr="0022456C">
        <w:rPr>
          <w:rFonts w:ascii="Times New Roman" w:hAnsi="Times New Roman" w:cs="Times New Roman"/>
          <w:spacing w:val="-1"/>
        </w:rPr>
        <w:t xml:space="preserve"> </w:t>
      </w:r>
      <w:r w:rsidRPr="0022456C">
        <w:rPr>
          <w:rFonts w:ascii="Times New Roman" w:hAnsi="Times New Roman" w:cs="Times New Roman"/>
        </w:rPr>
        <w:t>we</w:t>
      </w:r>
      <w:r w:rsidRPr="0022456C">
        <w:rPr>
          <w:rFonts w:ascii="Times New Roman" w:hAnsi="Times New Roman" w:cs="Times New Roman"/>
          <w:spacing w:val="-5"/>
        </w:rPr>
        <w:t xml:space="preserve"> </w:t>
      </w:r>
      <w:r w:rsidRPr="0022456C">
        <w:rPr>
          <w:rFonts w:ascii="Times New Roman" w:hAnsi="Times New Roman" w:cs="Times New Roman"/>
        </w:rPr>
        <w:t>wszelkie</w:t>
      </w:r>
      <w:r w:rsidRPr="0022456C">
        <w:rPr>
          <w:rFonts w:ascii="Times New Roman" w:hAnsi="Times New Roman" w:cs="Times New Roman"/>
          <w:spacing w:val="-4"/>
        </w:rPr>
        <w:t xml:space="preserve"> </w:t>
      </w:r>
      <w:r w:rsidRPr="0022456C">
        <w:rPr>
          <w:rFonts w:ascii="Times New Roman" w:hAnsi="Times New Roman" w:cs="Times New Roman"/>
          <w:spacing w:val="-2"/>
        </w:rPr>
        <w:t xml:space="preserve">dokumenty </w:t>
      </w:r>
      <w:r w:rsidRPr="0022456C">
        <w:rPr>
          <w:rFonts w:ascii="Times New Roman" w:hAnsi="Times New Roman" w:cs="Times New Roman"/>
        </w:rPr>
        <w:t>związane</w:t>
      </w:r>
      <w:r w:rsidRPr="0022456C">
        <w:rPr>
          <w:rFonts w:ascii="Times New Roman" w:hAnsi="Times New Roman" w:cs="Times New Roman"/>
          <w:spacing w:val="-5"/>
        </w:rPr>
        <w:t xml:space="preserve"> </w:t>
      </w:r>
      <w:r w:rsidRPr="0022456C">
        <w:rPr>
          <w:rFonts w:ascii="Times New Roman" w:hAnsi="Times New Roman" w:cs="Times New Roman"/>
        </w:rPr>
        <w:t>z</w:t>
      </w:r>
      <w:r w:rsidRPr="0022456C">
        <w:rPr>
          <w:rFonts w:ascii="Times New Roman" w:hAnsi="Times New Roman" w:cs="Times New Roman"/>
          <w:spacing w:val="-5"/>
        </w:rPr>
        <w:t xml:space="preserve"> </w:t>
      </w:r>
      <w:r w:rsidRPr="0022456C">
        <w:rPr>
          <w:rFonts w:ascii="Times New Roman" w:hAnsi="Times New Roman" w:cs="Times New Roman"/>
        </w:rPr>
        <w:t>realizacją</w:t>
      </w:r>
      <w:r w:rsidRPr="0022456C">
        <w:rPr>
          <w:rFonts w:ascii="Times New Roman" w:hAnsi="Times New Roman" w:cs="Times New Roman"/>
          <w:spacing w:val="-4"/>
        </w:rPr>
        <w:t xml:space="preserve"> </w:t>
      </w:r>
      <w:r w:rsidRPr="0022456C">
        <w:rPr>
          <w:rFonts w:ascii="Times New Roman" w:hAnsi="Times New Roman" w:cs="Times New Roman"/>
        </w:rPr>
        <w:t>zamówienia</w:t>
      </w:r>
      <w:r w:rsidRPr="0022456C">
        <w:rPr>
          <w:rFonts w:ascii="Times New Roman" w:hAnsi="Times New Roman" w:cs="Times New Roman"/>
          <w:spacing w:val="-4"/>
        </w:rPr>
        <w:t xml:space="preserve"> </w:t>
      </w:r>
      <w:r w:rsidRPr="0022456C">
        <w:rPr>
          <w:rFonts w:ascii="Times New Roman" w:hAnsi="Times New Roman" w:cs="Times New Roman"/>
        </w:rPr>
        <w:t>w</w:t>
      </w:r>
      <w:r w:rsidRPr="0022456C">
        <w:rPr>
          <w:rFonts w:ascii="Times New Roman" w:hAnsi="Times New Roman" w:cs="Times New Roman"/>
          <w:spacing w:val="-3"/>
        </w:rPr>
        <w:t xml:space="preserve"> </w:t>
      </w:r>
      <w:r w:rsidRPr="0022456C">
        <w:rPr>
          <w:rFonts w:ascii="Times New Roman" w:hAnsi="Times New Roman" w:cs="Times New Roman"/>
        </w:rPr>
        <w:t>celu</w:t>
      </w:r>
      <w:r w:rsidRPr="0022456C">
        <w:rPr>
          <w:rFonts w:ascii="Times New Roman" w:hAnsi="Times New Roman" w:cs="Times New Roman"/>
          <w:spacing w:val="-4"/>
        </w:rPr>
        <w:t xml:space="preserve"> </w:t>
      </w:r>
      <w:r w:rsidRPr="0022456C">
        <w:rPr>
          <w:rFonts w:ascii="Times New Roman" w:hAnsi="Times New Roman" w:cs="Times New Roman"/>
        </w:rPr>
        <w:t>przeprowadzenia</w:t>
      </w:r>
      <w:r w:rsidRPr="0022456C">
        <w:rPr>
          <w:rFonts w:ascii="Times New Roman" w:hAnsi="Times New Roman" w:cs="Times New Roman"/>
          <w:spacing w:val="-4"/>
        </w:rPr>
        <w:t xml:space="preserve"> </w:t>
      </w:r>
      <w:r w:rsidRPr="0022456C">
        <w:rPr>
          <w:rFonts w:ascii="Times New Roman" w:hAnsi="Times New Roman" w:cs="Times New Roman"/>
        </w:rPr>
        <w:t>kontroli. Wszelkie</w:t>
      </w:r>
      <w:r w:rsidRPr="0022456C">
        <w:rPr>
          <w:rFonts w:ascii="Times New Roman" w:hAnsi="Times New Roman" w:cs="Times New Roman"/>
          <w:spacing w:val="-5"/>
        </w:rPr>
        <w:t xml:space="preserve"> </w:t>
      </w:r>
      <w:r w:rsidRPr="0022456C">
        <w:rPr>
          <w:rFonts w:ascii="Times New Roman" w:hAnsi="Times New Roman" w:cs="Times New Roman"/>
        </w:rPr>
        <w:t>bezpośrednio</w:t>
      </w:r>
      <w:r w:rsidRPr="0022456C">
        <w:rPr>
          <w:rFonts w:ascii="Times New Roman" w:hAnsi="Times New Roman" w:cs="Times New Roman"/>
          <w:spacing w:val="-5"/>
        </w:rPr>
        <w:t xml:space="preserve"> </w:t>
      </w:r>
      <w:r w:rsidRPr="0022456C">
        <w:rPr>
          <w:rFonts w:ascii="Times New Roman" w:hAnsi="Times New Roman" w:cs="Times New Roman"/>
        </w:rPr>
        <w:t>związane</w:t>
      </w:r>
      <w:r w:rsidRPr="0022456C">
        <w:rPr>
          <w:rFonts w:ascii="Times New Roman" w:hAnsi="Times New Roman" w:cs="Times New Roman"/>
          <w:spacing w:val="-5"/>
        </w:rPr>
        <w:t xml:space="preserve"> </w:t>
      </w:r>
      <w:r w:rsidRPr="0022456C">
        <w:rPr>
          <w:rFonts w:ascii="Times New Roman" w:hAnsi="Times New Roman" w:cs="Times New Roman"/>
        </w:rPr>
        <w:t>z</w:t>
      </w:r>
      <w:r w:rsidRPr="0022456C">
        <w:rPr>
          <w:rFonts w:ascii="Times New Roman" w:hAnsi="Times New Roman" w:cs="Times New Roman"/>
          <w:spacing w:val="-5"/>
        </w:rPr>
        <w:t xml:space="preserve"> </w:t>
      </w:r>
      <w:r w:rsidRPr="0022456C">
        <w:rPr>
          <w:rFonts w:ascii="Times New Roman" w:hAnsi="Times New Roman" w:cs="Times New Roman"/>
        </w:rPr>
        <w:t>realizacją</w:t>
      </w:r>
      <w:r w:rsidRPr="0022456C">
        <w:rPr>
          <w:rFonts w:ascii="Times New Roman" w:hAnsi="Times New Roman" w:cs="Times New Roman"/>
          <w:spacing w:val="-4"/>
        </w:rPr>
        <w:t xml:space="preserve"> </w:t>
      </w:r>
      <w:r w:rsidRPr="0022456C">
        <w:rPr>
          <w:rFonts w:ascii="Times New Roman" w:hAnsi="Times New Roman" w:cs="Times New Roman"/>
        </w:rPr>
        <w:t>niniejszej</w:t>
      </w:r>
      <w:r w:rsidRPr="0022456C">
        <w:rPr>
          <w:rFonts w:ascii="Times New Roman" w:hAnsi="Times New Roman" w:cs="Times New Roman"/>
          <w:spacing w:val="-4"/>
        </w:rPr>
        <w:t xml:space="preserve"> </w:t>
      </w:r>
      <w:r w:rsidRPr="0022456C">
        <w:rPr>
          <w:rFonts w:ascii="Times New Roman" w:hAnsi="Times New Roman" w:cs="Times New Roman"/>
        </w:rPr>
        <w:t>umowy materiały</w:t>
      </w:r>
      <w:r w:rsidRPr="0022456C">
        <w:rPr>
          <w:rFonts w:ascii="Times New Roman" w:hAnsi="Times New Roman" w:cs="Times New Roman"/>
          <w:spacing w:val="-4"/>
        </w:rPr>
        <w:t xml:space="preserve"> </w:t>
      </w:r>
      <w:r w:rsidRPr="0022456C">
        <w:rPr>
          <w:rFonts w:ascii="Times New Roman" w:hAnsi="Times New Roman" w:cs="Times New Roman"/>
        </w:rPr>
        <w:t xml:space="preserve">informacyjne, umowy oraz oficjalna korespondencja </w:t>
      </w:r>
    </w:p>
    <w:p w14:paraId="41B355B7" w14:textId="77777777" w:rsidR="009B1CCC" w:rsidRPr="0022456C" w:rsidRDefault="009B1CCC" w:rsidP="009B1CCC">
      <w:pPr>
        <w:pStyle w:val="Akapitzlist"/>
        <w:tabs>
          <w:tab w:val="left" w:pos="500"/>
        </w:tabs>
        <w:spacing w:line="360" w:lineRule="auto"/>
        <w:ind w:left="786" w:right="249" w:firstLine="0"/>
        <w:contextualSpacing/>
        <w:jc w:val="both"/>
        <w:rPr>
          <w:rFonts w:ascii="Times New Roman" w:hAnsi="Times New Roman" w:cs="Times New Roman"/>
          <w:spacing w:val="-4"/>
        </w:rPr>
      </w:pPr>
      <w:r w:rsidRPr="0022456C">
        <w:rPr>
          <w:rFonts w:ascii="Times New Roman" w:hAnsi="Times New Roman" w:cs="Times New Roman"/>
        </w:rPr>
        <w:t>Wykonawcy z Uczestnikami - powinny być dostępne dla Zamawiającego.</w:t>
      </w:r>
    </w:p>
    <w:p w14:paraId="17EC20BB" w14:textId="77777777" w:rsidR="009B1CCC" w:rsidRPr="0022456C" w:rsidRDefault="009B1CCC" w:rsidP="009B1CCC">
      <w:pPr>
        <w:pStyle w:val="Akapitzlist"/>
        <w:numPr>
          <w:ilvl w:val="0"/>
          <w:numId w:val="13"/>
        </w:numPr>
        <w:tabs>
          <w:tab w:val="left" w:pos="426"/>
        </w:tabs>
        <w:spacing w:before="37" w:line="360" w:lineRule="auto"/>
        <w:ind w:right="248"/>
        <w:jc w:val="both"/>
        <w:rPr>
          <w:rFonts w:ascii="Times New Roman" w:hAnsi="Times New Roman" w:cs="Times New Roman"/>
        </w:rPr>
      </w:pPr>
      <w:r w:rsidRPr="0022456C">
        <w:rPr>
          <w:rFonts w:ascii="Times New Roman" w:hAnsi="Times New Roman" w:cs="Times New Roman"/>
        </w:rPr>
        <w:t>Zamawiający</w:t>
      </w:r>
      <w:r w:rsidRPr="0022456C">
        <w:rPr>
          <w:rFonts w:ascii="Times New Roman" w:hAnsi="Times New Roman" w:cs="Times New Roman"/>
          <w:spacing w:val="-5"/>
        </w:rPr>
        <w:t xml:space="preserve"> </w:t>
      </w:r>
      <w:r w:rsidRPr="0022456C">
        <w:rPr>
          <w:rFonts w:ascii="Times New Roman" w:hAnsi="Times New Roman" w:cs="Times New Roman"/>
        </w:rPr>
        <w:t>wymaga,</w:t>
      </w:r>
      <w:r w:rsidRPr="0022456C">
        <w:rPr>
          <w:rFonts w:ascii="Times New Roman" w:hAnsi="Times New Roman" w:cs="Times New Roman"/>
          <w:spacing w:val="-2"/>
        </w:rPr>
        <w:t xml:space="preserve"> aby został </w:t>
      </w:r>
      <w:r w:rsidRPr="0022456C">
        <w:rPr>
          <w:rFonts w:ascii="Times New Roman" w:hAnsi="Times New Roman" w:cs="Times New Roman"/>
        </w:rPr>
        <w:t>Zapewniony komplet materiałów dydaktycznych</w:t>
      </w:r>
      <w:r w:rsidR="003C7BA8">
        <w:rPr>
          <w:rFonts w:ascii="Times New Roman" w:hAnsi="Times New Roman" w:cs="Times New Roman"/>
        </w:rPr>
        <w:t xml:space="preserve"> </w:t>
      </w:r>
      <w:r w:rsidR="003C7BA8" w:rsidRPr="003C7BA8">
        <w:rPr>
          <w:rFonts w:ascii="Times New Roman" w:hAnsi="Times New Roman" w:cs="Times New Roman"/>
        </w:rPr>
        <w:t>w formie elektronicznej</w:t>
      </w:r>
      <w:r w:rsidRPr="0022456C">
        <w:rPr>
          <w:rFonts w:ascii="Times New Roman" w:hAnsi="Times New Roman" w:cs="Times New Roman"/>
        </w:rPr>
        <w:t xml:space="preserve"> dla każdego z Uczestników.</w:t>
      </w:r>
    </w:p>
    <w:p w14:paraId="58B051D7" w14:textId="77777777" w:rsidR="008078D7" w:rsidRPr="0022456C" w:rsidRDefault="008078D7" w:rsidP="008078D7">
      <w:pPr>
        <w:pStyle w:val="Akapitzlist"/>
        <w:tabs>
          <w:tab w:val="left" w:pos="426"/>
        </w:tabs>
        <w:spacing w:before="37" w:line="360" w:lineRule="auto"/>
        <w:ind w:left="786" w:right="248" w:firstLine="0"/>
        <w:jc w:val="both"/>
        <w:rPr>
          <w:rFonts w:ascii="Times New Roman" w:hAnsi="Times New Roman" w:cs="Times New Roman"/>
        </w:rPr>
      </w:pPr>
    </w:p>
    <w:p w14:paraId="1278B1C9" w14:textId="77777777" w:rsidR="00A42675" w:rsidRPr="00A42675" w:rsidRDefault="002219C7" w:rsidP="00A42675">
      <w:pPr>
        <w:pStyle w:val="Akapitzlist"/>
        <w:numPr>
          <w:ilvl w:val="0"/>
          <w:numId w:val="2"/>
        </w:numPr>
        <w:spacing w:line="360" w:lineRule="auto"/>
        <w:ind w:right="248"/>
        <w:contextualSpacing/>
        <w:jc w:val="both"/>
        <w:rPr>
          <w:rFonts w:ascii="Times New Roman" w:hAnsi="Times New Roman" w:cs="Times New Roman"/>
          <w:b/>
        </w:rPr>
      </w:pPr>
      <w:r w:rsidRPr="0022456C">
        <w:rPr>
          <w:rFonts w:ascii="Times New Roman" w:hAnsi="Times New Roman" w:cs="Times New Roman"/>
          <w:b/>
        </w:rPr>
        <w:t>Wymagania w</w:t>
      </w:r>
      <w:r w:rsidRPr="0022456C">
        <w:rPr>
          <w:rFonts w:ascii="Times New Roman" w:hAnsi="Times New Roman" w:cs="Times New Roman"/>
          <w:b/>
          <w:spacing w:val="-1"/>
        </w:rPr>
        <w:t xml:space="preserve"> </w:t>
      </w:r>
      <w:r w:rsidRPr="0022456C">
        <w:rPr>
          <w:rFonts w:ascii="Times New Roman" w:hAnsi="Times New Roman" w:cs="Times New Roman"/>
          <w:b/>
        </w:rPr>
        <w:t>zakresie</w:t>
      </w:r>
      <w:r w:rsidRPr="0022456C">
        <w:rPr>
          <w:rFonts w:ascii="Times New Roman" w:hAnsi="Times New Roman" w:cs="Times New Roman"/>
          <w:b/>
          <w:spacing w:val="-4"/>
        </w:rPr>
        <w:t xml:space="preserve"> </w:t>
      </w:r>
      <w:r w:rsidRPr="0022456C">
        <w:rPr>
          <w:rFonts w:ascii="Times New Roman" w:hAnsi="Times New Roman" w:cs="Times New Roman"/>
          <w:b/>
        </w:rPr>
        <w:t>dokumentacji</w:t>
      </w:r>
      <w:r w:rsidRPr="0022456C">
        <w:rPr>
          <w:rFonts w:ascii="Times New Roman" w:hAnsi="Times New Roman" w:cs="Times New Roman"/>
          <w:b/>
          <w:spacing w:val="-2"/>
        </w:rPr>
        <w:t xml:space="preserve"> </w:t>
      </w:r>
      <w:r w:rsidRPr="0022456C">
        <w:rPr>
          <w:rFonts w:ascii="Times New Roman" w:hAnsi="Times New Roman" w:cs="Times New Roman"/>
          <w:b/>
        </w:rPr>
        <w:t>przebiegu</w:t>
      </w:r>
      <w:r w:rsidR="009B1CCC" w:rsidRPr="0022456C">
        <w:rPr>
          <w:rFonts w:ascii="Times New Roman" w:hAnsi="Times New Roman" w:cs="Times New Roman"/>
          <w:b/>
          <w:spacing w:val="-2"/>
        </w:rPr>
        <w:t xml:space="preserve"> szkole</w:t>
      </w:r>
      <w:r w:rsidR="00B05BFD">
        <w:rPr>
          <w:rFonts w:ascii="Times New Roman" w:hAnsi="Times New Roman" w:cs="Times New Roman"/>
          <w:b/>
          <w:spacing w:val="-2"/>
        </w:rPr>
        <w:t xml:space="preserve">nia </w:t>
      </w:r>
    </w:p>
    <w:p w14:paraId="6ADC7E5B" w14:textId="3B49263D" w:rsidR="009B1CCC" w:rsidRPr="00A42675" w:rsidRDefault="009B1CCC" w:rsidP="00A42675">
      <w:pPr>
        <w:pStyle w:val="Akapitzlist"/>
        <w:numPr>
          <w:ilvl w:val="0"/>
          <w:numId w:val="24"/>
        </w:numPr>
        <w:spacing w:line="360" w:lineRule="auto"/>
        <w:ind w:right="248"/>
        <w:contextualSpacing/>
        <w:jc w:val="both"/>
        <w:rPr>
          <w:rFonts w:ascii="Times New Roman" w:hAnsi="Times New Roman" w:cs="Times New Roman"/>
          <w:b/>
        </w:rPr>
      </w:pPr>
      <w:r w:rsidRPr="00A42675">
        <w:rPr>
          <w:rFonts w:ascii="Times New Roman" w:hAnsi="Times New Roman" w:cs="Times New Roman"/>
        </w:rPr>
        <w:t>Wykonawca zobowiązany jest do prowadzenia dokumentacji przebiegu szkole</w:t>
      </w:r>
      <w:r w:rsidR="00B05BFD" w:rsidRPr="00A42675">
        <w:rPr>
          <w:rFonts w:ascii="Times New Roman" w:hAnsi="Times New Roman" w:cs="Times New Roman"/>
        </w:rPr>
        <w:t>nia</w:t>
      </w:r>
      <w:r w:rsidRPr="00A42675">
        <w:rPr>
          <w:rFonts w:ascii="Times New Roman" w:hAnsi="Times New Roman" w:cs="Times New Roman"/>
        </w:rPr>
        <w:t xml:space="preserve"> zgodnie z obowiązującymi przepisami prawa.</w:t>
      </w:r>
    </w:p>
    <w:p w14:paraId="27E85E2C" w14:textId="77777777" w:rsidR="009B1CCC" w:rsidRPr="0022456C" w:rsidRDefault="009B1CCC" w:rsidP="0022456C">
      <w:pPr>
        <w:spacing w:line="360" w:lineRule="auto"/>
        <w:ind w:left="786" w:right="248"/>
        <w:contextualSpacing/>
        <w:jc w:val="both"/>
        <w:rPr>
          <w:rFonts w:ascii="Times New Roman" w:hAnsi="Times New Roman" w:cs="Times New Roman"/>
        </w:rPr>
      </w:pPr>
      <w:r w:rsidRPr="0022456C">
        <w:rPr>
          <w:rFonts w:ascii="Times New Roman" w:hAnsi="Times New Roman" w:cs="Times New Roman"/>
        </w:rPr>
        <w:t>b) Wykonawca zobowiązuje się do</w:t>
      </w:r>
      <w:r w:rsidRPr="0022456C">
        <w:rPr>
          <w:rFonts w:ascii="Times New Roman" w:hAnsi="Times New Roman" w:cs="Times New Roman"/>
          <w:spacing w:val="-2"/>
        </w:rPr>
        <w:t xml:space="preserve"> </w:t>
      </w:r>
      <w:r w:rsidRPr="0022456C">
        <w:rPr>
          <w:rFonts w:ascii="Times New Roman" w:hAnsi="Times New Roman" w:cs="Times New Roman"/>
        </w:rPr>
        <w:t>przestrzegania,</w:t>
      </w:r>
      <w:r w:rsidRPr="0022456C">
        <w:rPr>
          <w:rFonts w:ascii="Times New Roman" w:hAnsi="Times New Roman" w:cs="Times New Roman"/>
          <w:spacing w:val="-2"/>
        </w:rPr>
        <w:t xml:space="preserve"> </w:t>
      </w:r>
      <w:r w:rsidRPr="0022456C">
        <w:rPr>
          <w:rFonts w:ascii="Times New Roman" w:hAnsi="Times New Roman" w:cs="Times New Roman"/>
        </w:rPr>
        <w:t>przy</w:t>
      </w:r>
      <w:r w:rsidRPr="0022456C">
        <w:rPr>
          <w:rFonts w:ascii="Times New Roman" w:hAnsi="Times New Roman" w:cs="Times New Roman"/>
          <w:spacing w:val="1"/>
        </w:rPr>
        <w:t xml:space="preserve"> </w:t>
      </w:r>
      <w:r w:rsidRPr="0022456C">
        <w:rPr>
          <w:rFonts w:ascii="Times New Roman" w:hAnsi="Times New Roman" w:cs="Times New Roman"/>
        </w:rPr>
        <w:t>przetwarzaniu</w:t>
      </w:r>
      <w:r w:rsidRPr="0022456C">
        <w:rPr>
          <w:rFonts w:ascii="Times New Roman" w:hAnsi="Times New Roman" w:cs="Times New Roman"/>
          <w:spacing w:val="-3"/>
        </w:rPr>
        <w:t xml:space="preserve"> </w:t>
      </w:r>
      <w:r w:rsidRPr="0022456C">
        <w:rPr>
          <w:rFonts w:ascii="Times New Roman" w:hAnsi="Times New Roman" w:cs="Times New Roman"/>
        </w:rPr>
        <w:t>danych</w:t>
      </w:r>
      <w:r w:rsidRPr="0022456C">
        <w:rPr>
          <w:rFonts w:ascii="Times New Roman" w:hAnsi="Times New Roman" w:cs="Times New Roman"/>
          <w:spacing w:val="-4"/>
        </w:rPr>
        <w:t xml:space="preserve"> </w:t>
      </w:r>
      <w:r w:rsidRPr="0022456C">
        <w:rPr>
          <w:rFonts w:ascii="Times New Roman" w:hAnsi="Times New Roman" w:cs="Times New Roman"/>
          <w:spacing w:val="-2"/>
        </w:rPr>
        <w:t xml:space="preserve">osobowych </w:t>
      </w:r>
      <w:r w:rsidRPr="0022456C">
        <w:rPr>
          <w:rFonts w:ascii="Times New Roman" w:hAnsi="Times New Roman" w:cs="Times New Roman"/>
        </w:rPr>
        <w:t>Uczestników</w:t>
      </w:r>
      <w:r w:rsidRPr="0022456C">
        <w:rPr>
          <w:rFonts w:ascii="Times New Roman" w:hAnsi="Times New Roman" w:cs="Times New Roman"/>
          <w:spacing w:val="-3"/>
        </w:rPr>
        <w:t xml:space="preserve">, </w:t>
      </w:r>
      <w:r w:rsidRPr="0022456C">
        <w:rPr>
          <w:rFonts w:ascii="Times New Roman" w:hAnsi="Times New Roman" w:cs="Times New Roman"/>
        </w:rPr>
        <w:t>aktualnie</w:t>
      </w:r>
      <w:r w:rsidRPr="0022456C">
        <w:rPr>
          <w:rFonts w:ascii="Times New Roman" w:hAnsi="Times New Roman" w:cs="Times New Roman"/>
          <w:spacing w:val="-5"/>
        </w:rPr>
        <w:t xml:space="preserve"> </w:t>
      </w:r>
      <w:r w:rsidRPr="0022456C">
        <w:rPr>
          <w:rFonts w:ascii="Times New Roman" w:hAnsi="Times New Roman" w:cs="Times New Roman"/>
        </w:rPr>
        <w:t>obowiązujących</w:t>
      </w:r>
      <w:r w:rsidRPr="0022456C">
        <w:rPr>
          <w:rFonts w:ascii="Times New Roman" w:hAnsi="Times New Roman" w:cs="Times New Roman"/>
          <w:spacing w:val="-3"/>
        </w:rPr>
        <w:t xml:space="preserve"> </w:t>
      </w:r>
      <w:r w:rsidRPr="0022456C">
        <w:rPr>
          <w:rFonts w:ascii="Times New Roman" w:hAnsi="Times New Roman" w:cs="Times New Roman"/>
        </w:rPr>
        <w:t>przepisów</w:t>
      </w:r>
      <w:r w:rsidRPr="0022456C">
        <w:rPr>
          <w:rFonts w:ascii="Times New Roman" w:hAnsi="Times New Roman" w:cs="Times New Roman"/>
          <w:spacing w:val="-5"/>
        </w:rPr>
        <w:t xml:space="preserve"> </w:t>
      </w:r>
      <w:r w:rsidRPr="0022456C">
        <w:rPr>
          <w:rFonts w:ascii="Times New Roman" w:hAnsi="Times New Roman" w:cs="Times New Roman"/>
          <w:spacing w:val="-2"/>
        </w:rPr>
        <w:t>prawa.</w:t>
      </w:r>
    </w:p>
    <w:p w14:paraId="6CDC4A76" w14:textId="77777777" w:rsidR="00A42675" w:rsidRDefault="009B1CCC" w:rsidP="006303FD">
      <w:pPr>
        <w:spacing w:before="100" w:beforeAutospacing="1" w:after="100" w:afterAutospacing="1" w:line="360" w:lineRule="auto"/>
        <w:ind w:left="788" w:right="249"/>
        <w:contextualSpacing/>
        <w:jc w:val="both"/>
        <w:rPr>
          <w:rFonts w:ascii="Times New Roman" w:hAnsi="Times New Roman" w:cs="Times New Roman"/>
          <w:spacing w:val="-2"/>
        </w:rPr>
      </w:pPr>
      <w:r w:rsidRPr="0022456C">
        <w:rPr>
          <w:rFonts w:ascii="Times New Roman" w:hAnsi="Times New Roman" w:cs="Times New Roman"/>
          <w:spacing w:val="-2"/>
        </w:rPr>
        <w:t xml:space="preserve">c) </w:t>
      </w:r>
      <w:r w:rsidRPr="0022456C">
        <w:rPr>
          <w:rFonts w:ascii="Times New Roman" w:hAnsi="Times New Roman" w:cs="Times New Roman"/>
        </w:rPr>
        <w:t>Wykonawca</w:t>
      </w:r>
      <w:r w:rsidRPr="0022456C">
        <w:rPr>
          <w:rFonts w:ascii="Times New Roman" w:hAnsi="Times New Roman" w:cs="Times New Roman"/>
          <w:spacing w:val="-3"/>
        </w:rPr>
        <w:t xml:space="preserve"> </w:t>
      </w:r>
      <w:r w:rsidRPr="0022456C">
        <w:rPr>
          <w:rFonts w:ascii="Times New Roman" w:hAnsi="Times New Roman" w:cs="Times New Roman"/>
        </w:rPr>
        <w:t>sporządzi</w:t>
      </w:r>
      <w:r w:rsidRPr="0022456C">
        <w:rPr>
          <w:rFonts w:ascii="Times New Roman" w:hAnsi="Times New Roman" w:cs="Times New Roman"/>
          <w:spacing w:val="-2"/>
        </w:rPr>
        <w:t xml:space="preserve"> </w:t>
      </w:r>
      <w:r w:rsidRPr="0022456C">
        <w:rPr>
          <w:rFonts w:ascii="Times New Roman" w:hAnsi="Times New Roman" w:cs="Times New Roman"/>
        </w:rPr>
        <w:t>i</w:t>
      </w:r>
      <w:r w:rsidRPr="0022456C">
        <w:rPr>
          <w:rFonts w:ascii="Times New Roman" w:hAnsi="Times New Roman" w:cs="Times New Roman"/>
          <w:spacing w:val="-3"/>
        </w:rPr>
        <w:t xml:space="preserve"> </w:t>
      </w:r>
      <w:r w:rsidRPr="0022456C">
        <w:rPr>
          <w:rFonts w:ascii="Times New Roman" w:hAnsi="Times New Roman" w:cs="Times New Roman"/>
        </w:rPr>
        <w:t>wyda</w:t>
      </w:r>
      <w:r w:rsidRPr="0022456C">
        <w:rPr>
          <w:rFonts w:ascii="Times New Roman" w:hAnsi="Times New Roman" w:cs="Times New Roman"/>
          <w:spacing w:val="-3"/>
        </w:rPr>
        <w:t xml:space="preserve"> </w:t>
      </w:r>
      <w:r w:rsidRPr="0022456C">
        <w:rPr>
          <w:rFonts w:ascii="Times New Roman" w:hAnsi="Times New Roman" w:cs="Times New Roman"/>
        </w:rPr>
        <w:t>Uczestnikowi, który</w:t>
      </w:r>
      <w:r w:rsidRPr="0022456C">
        <w:rPr>
          <w:rFonts w:ascii="Times New Roman" w:hAnsi="Times New Roman" w:cs="Times New Roman"/>
          <w:spacing w:val="-4"/>
        </w:rPr>
        <w:t xml:space="preserve"> </w:t>
      </w:r>
      <w:r w:rsidRPr="0022456C">
        <w:rPr>
          <w:rFonts w:ascii="Times New Roman" w:hAnsi="Times New Roman" w:cs="Times New Roman"/>
        </w:rPr>
        <w:t>ukończył</w:t>
      </w:r>
      <w:r w:rsidRPr="0022456C">
        <w:rPr>
          <w:rFonts w:ascii="Times New Roman" w:hAnsi="Times New Roman" w:cs="Times New Roman"/>
          <w:spacing w:val="-2"/>
        </w:rPr>
        <w:t xml:space="preserve"> </w:t>
      </w:r>
      <w:r w:rsidRPr="003C7BA8">
        <w:rPr>
          <w:rFonts w:ascii="Times New Roman" w:hAnsi="Times New Roman" w:cs="Times New Roman"/>
        </w:rPr>
        <w:t>szkoleni</w:t>
      </w:r>
      <w:r w:rsidR="00B05BFD">
        <w:rPr>
          <w:rFonts w:ascii="Times New Roman" w:hAnsi="Times New Roman" w:cs="Times New Roman"/>
        </w:rPr>
        <w:t xml:space="preserve">e </w:t>
      </w:r>
      <w:r w:rsidR="00A42D6A" w:rsidRPr="003C7BA8">
        <w:rPr>
          <w:rFonts w:ascii="Times New Roman" w:hAnsi="Times New Roman" w:cs="Times New Roman"/>
        </w:rPr>
        <w:t xml:space="preserve"> </w:t>
      </w:r>
      <w:r w:rsidR="0044377B">
        <w:rPr>
          <w:rFonts w:ascii="Times New Roman" w:hAnsi="Times New Roman" w:cs="Times New Roman"/>
        </w:rPr>
        <w:t xml:space="preserve">imienny </w:t>
      </w:r>
      <w:r w:rsidRPr="003C7BA8">
        <w:rPr>
          <w:rFonts w:ascii="Times New Roman" w:hAnsi="Times New Roman" w:cs="Times New Roman"/>
        </w:rPr>
        <w:t>Certyfikat</w:t>
      </w:r>
      <w:r w:rsidR="00A42D6A" w:rsidRPr="003C7BA8">
        <w:rPr>
          <w:rFonts w:ascii="Times New Roman" w:hAnsi="Times New Roman" w:cs="Times New Roman"/>
        </w:rPr>
        <w:t xml:space="preserve"> </w:t>
      </w:r>
      <w:r w:rsidR="0044377B">
        <w:rPr>
          <w:rFonts w:ascii="Times New Roman" w:hAnsi="Times New Roman" w:cs="Times New Roman"/>
        </w:rPr>
        <w:br/>
      </w:r>
      <w:r w:rsidR="003C7BA8">
        <w:rPr>
          <w:rFonts w:ascii="Times New Roman" w:hAnsi="Times New Roman" w:cs="Times New Roman"/>
        </w:rPr>
        <w:t xml:space="preserve">w </w:t>
      </w:r>
      <w:r w:rsidR="003C7BA8" w:rsidRPr="003C7BA8">
        <w:rPr>
          <w:rFonts w:ascii="Times New Roman" w:hAnsi="Times New Roman" w:cs="Times New Roman"/>
        </w:rPr>
        <w:t xml:space="preserve">formie </w:t>
      </w:r>
      <w:r w:rsidR="003C7BA8" w:rsidRPr="003C7BA8">
        <w:rPr>
          <w:rStyle w:val="Pogrubienie"/>
          <w:rFonts w:ascii="Times New Roman" w:hAnsi="Times New Roman" w:cs="Times New Roman"/>
        </w:rPr>
        <w:t>elektronicznej (online)</w:t>
      </w:r>
      <w:r w:rsidR="003C7BA8" w:rsidRPr="003C7BA8">
        <w:rPr>
          <w:rFonts w:ascii="Times New Roman" w:hAnsi="Times New Roman" w:cs="Times New Roman"/>
        </w:rPr>
        <w:t xml:space="preserve"> i przesłany na adres e-mail wskazany przez uczestnika lub Zamawiającego</w:t>
      </w:r>
      <w:r w:rsidRPr="0022456C">
        <w:rPr>
          <w:rFonts w:ascii="Times New Roman" w:hAnsi="Times New Roman" w:cs="Times New Roman"/>
          <w:spacing w:val="-3"/>
        </w:rPr>
        <w:t xml:space="preserve"> </w:t>
      </w:r>
      <w:r w:rsidRPr="0022456C">
        <w:rPr>
          <w:rFonts w:ascii="Times New Roman" w:hAnsi="Times New Roman" w:cs="Times New Roman"/>
        </w:rPr>
        <w:t>z</w:t>
      </w:r>
      <w:r w:rsidRPr="0022456C">
        <w:rPr>
          <w:rFonts w:ascii="Times New Roman" w:hAnsi="Times New Roman" w:cs="Times New Roman"/>
          <w:spacing w:val="-3"/>
        </w:rPr>
        <w:t xml:space="preserve"> </w:t>
      </w:r>
      <w:r w:rsidRPr="0022456C">
        <w:rPr>
          <w:rFonts w:ascii="Times New Roman" w:hAnsi="Times New Roman" w:cs="Times New Roman"/>
        </w:rPr>
        <w:t>obowiązującymi</w:t>
      </w:r>
      <w:r w:rsidRPr="0022456C">
        <w:rPr>
          <w:rFonts w:ascii="Times New Roman" w:hAnsi="Times New Roman" w:cs="Times New Roman"/>
          <w:spacing w:val="-2"/>
        </w:rPr>
        <w:t xml:space="preserve"> </w:t>
      </w:r>
      <w:r w:rsidRPr="0022456C">
        <w:rPr>
          <w:rFonts w:ascii="Times New Roman" w:hAnsi="Times New Roman" w:cs="Times New Roman"/>
        </w:rPr>
        <w:t>w</w:t>
      </w:r>
      <w:r w:rsidRPr="0022456C">
        <w:rPr>
          <w:rFonts w:ascii="Times New Roman" w:hAnsi="Times New Roman" w:cs="Times New Roman"/>
          <w:spacing w:val="-1"/>
        </w:rPr>
        <w:t xml:space="preserve"> </w:t>
      </w:r>
      <w:r w:rsidRPr="0022456C">
        <w:rPr>
          <w:rFonts w:ascii="Times New Roman" w:hAnsi="Times New Roman" w:cs="Times New Roman"/>
        </w:rPr>
        <w:t>tym</w:t>
      </w:r>
      <w:r w:rsidRPr="0022456C">
        <w:rPr>
          <w:rFonts w:ascii="Times New Roman" w:hAnsi="Times New Roman" w:cs="Times New Roman"/>
          <w:spacing w:val="-2"/>
        </w:rPr>
        <w:t xml:space="preserve"> </w:t>
      </w:r>
      <w:r w:rsidRPr="0022456C">
        <w:rPr>
          <w:rFonts w:ascii="Times New Roman" w:hAnsi="Times New Roman" w:cs="Times New Roman"/>
        </w:rPr>
        <w:t>zakresie</w:t>
      </w:r>
      <w:r w:rsidRPr="0022456C">
        <w:rPr>
          <w:rFonts w:ascii="Times New Roman" w:hAnsi="Times New Roman" w:cs="Times New Roman"/>
          <w:spacing w:val="-3"/>
        </w:rPr>
        <w:t xml:space="preserve"> </w:t>
      </w:r>
      <w:r w:rsidRPr="0022456C">
        <w:rPr>
          <w:rFonts w:ascii="Times New Roman" w:hAnsi="Times New Roman" w:cs="Times New Roman"/>
          <w:spacing w:val="-2"/>
        </w:rPr>
        <w:t>przepisami.</w:t>
      </w:r>
    </w:p>
    <w:p w14:paraId="58505188" w14:textId="1E5727F5" w:rsidR="003C7BA8" w:rsidRPr="00FB5F88" w:rsidRDefault="00A42675" w:rsidP="006303FD">
      <w:pPr>
        <w:spacing w:before="100" w:beforeAutospacing="1" w:after="100" w:afterAutospacing="1" w:line="360" w:lineRule="auto"/>
        <w:ind w:left="788" w:right="249"/>
        <w:contextualSpacing/>
        <w:jc w:val="both"/>
        <w:rPr>
          <w:rFonts w:ascii="Times New Roman" w:hAnsi="Times New Roman" w:cs="Times New Roman"/>
        </w:rPr>
      </w:pPr>
      <w:r>
        <w:rPr>
          <w:rFonts w:ascii="Times New Roman" w:hAnsi="Times New Roman" w:cs="Times New Roman"/>
          <w:spacing w:val="-2"/>
        </w:rPr>
        <w:t xml:space="preserve">d) </w:t>
      </w:r>
      <w:r w:rsidR="003C7BA8" w:rsidRPr="00FB5F88">
        <w:rPr>
          <w:rFonts w:ascii="Times New Roman" w:hAnsi="Times New Roman" w:cs="Times New Roman"/>
        </w:rPr>
        <w:t>Certyfikat mus</w:t>
      </w:r>
      <w:r w:rsidR="00B05BFD">
        <w:rPr>
          <w:rFonts w:ascii="Times New Roman" w:hAnsi="Times New Roman" w:cs="Times New Roman"/>
        </w:rPr>
        <w:t>i</w:t>
      </w:r>
      <w:r w:rsidR="003C7BA8" w:rsidRPr="00FB5F88">
        <w:rPr>
          <w:rFonts w:ascii="Times New Roman" w:hAnsi="Times New Roman" w:cs="Times New Roman"/>
        </w:rPr>
        <w:t xml:space="preserve"> być </w:t>
      </w:r>
      <w:proofErr w:type="spellStart"/>
      <w:r w:rsidR="003C7BA8" w:rsidRPr="00FB5F88">
        <w:rPr>
          <w:rFonts w:ascii="Times New Roman" w:hAnsi="Times New Roman" w:cs="Times New Roman"/>
        </w:rPr>
        <w:t>ologowan</w:t>
      </w:r>
      <w:r w:rsidR="00B05BFD">
        <w:rPr>
          <w:rFonts w:ascii="Times New Roman" w:hAnsi="Times New Roman" w:cs="Times New Roman"/>
        </w:rPr>
        <w:t>y</w:t>
      </w:r>
      <w:proofErr w:type="spellEnd"/>
      <w:r w:rsidR="003C7BA8" w:rsidRPr="00FB5F88">
        <w:rPr>
          <w:rFonts w:ascii="Times New Roman" w:hAnsi="Times New Roman" w:cs="Times New Roman"/>
        </w:rPr>
        <w:t xml:space="preserve"> zgodnie z wytycznymi Zamawiającego i umową, w szczególności zawierać wymagane logotypy:</w:t>
      </w:r>
    </w:p>
    <w:p w14:paraId="1C54ADCB" w14:textId="77777777" w:rsidR="003C7BA8" w:rsidRPr="00585960" w:rsidRDefault="003C7BA8" w:rsidP="00585960">
      <w:pPr>
        <w:pStyle w:val="NormalnyWeb"/>
        <w:numPr>
          <w:ilvl w:val="0"/>
          <w:numId w:val="16"/>
        </w:numPr>
        <w:spacing w:line="360" w:lineRule="auto"/>
        <w:ind w:left="788" w:right="249" w:hanging="357"/>
        <w:contextualSpacing/>
        <w:jc w:val="both"/>
        <w:rPr>
          <w:sz w:val="22"/>
          <w:szCs w:val="22"/>
        </w:rPr>
      </w:pPr>
      <w:proofErr w:type="spellStart"/>
      <w:r w:rsidRPr="00585960">
        <w:rPr>
          <w:rStyle w:val="Pogrubienie"/>
          <w:b w:val="0"/>
          <w:sz w:val="22"/>
          <w:szCs w:val="22"/>
        </w:rPr>
        <w:t>Next</w:t>
      </w:r>
      <w:proofErr w:type="spellEnd"/>
      <w:r w:rsidRPr="00585960">
        <w:rPr>
          <w:rStyle w:val="Pogrubienie"/>
          <w:b w:val="0"/>
          <w:sz w:val="22"/>
          <w:szCs w:val="22"/>
        </w:rPr>
        <w:t xml:space="preserve"> </w:t>
      </w:r>
      <w:proofErr w:type="spellStart"/>
      <w:r w:rsidRPr="00585960">
        <w:rPr>
          <w:rStyle w:val="Pogrubienie"/>
          <w:b w:val="0"/>
          <w:sz w:val="22"/>
          <w:szCs w:val="22"/>
        </w:rPr>
        <w:t>Generation</w:t>
      </w:r>
      <w:proofErr w:type="spellEnd"/>
      <w:r w:rsidRPr="00585960">
        <w:rPr>
          <w:rStyle w:val="Pogrubienie"/>
          <w:b w:val="0"/>
          <w:sz w:val="22"/>
          <w:szCs w:val="22"/>
        </w:rPr>
        <w:t xml:space="preserve"> EU</w:t>
      </w:r>
      <w:r w:rsidRPr="00585960">
        <w:rPr>
          <w:sz w:val="22"/>
          <w:szCs w:val="22"/>
        </w:rPr>
        <w:t>,</w:t>
      </w:r>
    </w:p>
    <w:p w14:paraId="779C00FC" w14:textId="77777777" w:rsidR="003C7BA8" w:rsidRPr="00585960" w:rsidRDefault="003C7BA8" w:rsidP="00585960">
      <w:pPr>
        <w:pStyle w:val="NormalnyWeb"/>
        <w:numPr>
          <w:ilvl w:val="0"/>
          <w:numId w:val="16"/>
        </w:numPr>
        <w:spacing w:afterLines="200" w:after="480" w:afterAutospacing="0" w:line="360" w:lineRule="auto"/>
        <w:ind w:left="788" w:right="249" w:hanging="357"/>
        <w:contextualSpacing/>
        <w:jc w:val="both"/>
        <w:rPr>
          <w:sz w:val="22"/>
          <w:szCs w:val="22"/>
        </w:rPr>
      </w:pPr>
      <w:r w:rsidRPr="00585960">
        <w:rPr>
          <w:rStyle w:val="Pogrubienie"/>
          <w:b w:val="0"/>
          <w:sz w:val="22"/>
          <w:szCs w:val="22"/>
        </w:rPr>
        <w:t>Krajowy Plan Odbudowy i Zwiększania Odporności (KPO)</w:t>
      </w:r>
      <w:r w:rsidRPr="00585960">
        <w:rPr>
          <w:sz w:val="22"/>
          <w:szCs w:val="22"/>
        </w:rPr>
        <w:t>,</w:t>
      </w:r>
    </w:p>
    <w:p w14:paraId="36DEC540" w14:textId="77777777" w:rsidR="003C7BA8" w:rsidRPr="00585960" w:rsidRDefault="003C7BA8" w:rsidP="00585960">
      <w:pPr>
        <w:pStyle w:val="NormalnyWeb"/>
        <w:numPr>
          <w:ilvl w:val="0"/>
          <w:numId w:val="16"/>
        </w:numPr>
        <w:spacing w:afterLines="200" w:after="480" w:afterAutospacing="0" w:line="360" w:lineRule="auto"/>
        <w:ind w:left="788" w:right="249" w:hanging="357"/>
        <w:contextualSpacing/>
        <w:jc w:val="both"/>
        <w:rPr>
          <w:sz w:val="22"/>
          <w:szCs w:val="22"/>
        </w:rPr>
      </w:pPr>
      <w:r w:rsidRPr="00585960">
        <w:rPr>
          <w:rStyle w:val="Pogrubienie"/>
          <w:b w:val="0"/>
          <w:sz w:val="22"/>
          <w:szCs w:val="22"/>
        </w:rPr>
        <w:t>Rzeczpospolita Polska</w:t>
      </w:r>
      <w:r w:rsidRPr="00585960">
        <w:rPr>
          <w:sz w:val="22"/>
          <w:szCs w:val="22"/>
        </w:rPr>
        <w:t>,</w:t>
      </w:r>
    </w:p>
    <w:p w14:paraId="1B41EBEA" w14:textId="77777777" w:rsidR="003C7BA8" w:rsidRPr="00585960" w:rsidRDefault="003C7BA8" w:rsidP="00585960">
      <w:pPr>
        <w:pStyle w:val="NormalnyWeb"/>
        <w:numPr>
          <w:ilvl w:val="0"/>
          <w:numId w:val="16"/>
        </w:numPr>
        <w:spacing w:afterLines="200" w:after="480" w:afterAutospacing="0" w:line="360" w:lineRule="auto"/>
        <w:ind w:left="788" w:right="249" w:hanging="357"/>
        <w:contextualSpacing/>
        <w:jc w:val="both"/>
        <w:rPr>
          <w:sz w:val="22"/>
          <w:szCs w:val="22"/>
        </w:rPr>
      </w:pPr>
      <w:r w:rsidRPr="00585960">
        <w:rPr>
          <w:rStyle w:val="Pogrubienie"/>
          <w:b w:val="0"/>
          <w:sz w:val="22"/>
          <w:szCs w:val="22"/>
        </w:rPr>
        <w:t>Narodowy Instytut Onkologii im. Marii Skłodowskiej-Curie – Państwowy Instytut Badawczy w Warszawie</w:t>
      </w:r>
      <w:r w:rsidRPr="00585960">
        <w:rPr>
          <w:sz w:val="22"/>
          <w:szCs w:val="22"/>
        </w:rPr>
        <w:t>,</w:t>
      </w:r>
    </w:p>
    <w:p w14:paraId="4B04244F" w14:textId="77777777" w:rsidR="003C7BA8" w:rsidRPr="00585960" w:rsidRDefault="003C7BA8" w:rsidP="00585960">
      <w:pPr>
        <w:pStyle w:val="NormalnyWeb"/>
        <w:numPr>
          <w:ilvl w:val="0"/>
          <w:numId w:val="16"/>
        </w:numPr>
        <w:spacing w:afterLines="200" w:after="480" w:afterAutospacing="0" w:line="360" w:lineRule="auto"/>
        <w:ind w:left="788" w:right="249" w:hanging="357"/>
        <w:contextualSpacing/>
        <w:jc w:val="both"/>
        <w:rPr>
          <w:sz w:val="22"/>
          <w:szCs w:val="22"/>
        </w:rPr>
      </w:pPr>
      <w:r w:rsidRPr="00585960">
        <w:rPr>
          <w:rStyle w:val="Pogrubienie"/>
          <w:b w:val="0"/>
          <w:sz w:val="22"/>
          <w:szCs w:val="22"/>
        </w:rPr>
        <w:t>Centrum Wsparcia Badań Klinicznych (CWBK)</w:t>
      </w:r>
      <w:r w:rsidRPr="00585960">
        <w:rPr>
          <w:sz w:val="22"/>
          <w:szCs w:val="22"/>
        </w:rPr>
        <w:t>,</w:t>
      </w:r>
    </w:p>
    <w:p w14:paraId="78F1BC4B" w14:textId="77777777" w:rsidR="003C7BA8" w:rsidRPr="00585960" w:rsidRDefault="003C7BA8" w:rsidP="00585960">
      <w:pPr>
        <w:pStyle w:val="NormalnyWeb"/>
        <w:numPr>
          <w:ilvl w:val="0"/>
          <w:numId w:val="16"/>
        </w:numPr>
        <w:spacing w:afterLines="200" w:after="480" w:afterAutospacing="0" w:line="360" w:lineRule="auto"/>
        <w:ind w:left="788" w:right="249" w:hanging="357"/>
        <w:contextualSpacing/>
        <w:jc w:val="both"/>
        <w:rPr>
          <w:sz w:val="22"/>
          <w:szCs w:val="22"/>
        </w:rPr>
      </w:pPr>
      <w:r w:rsidRPr="00585960">
        <w:rPr>
          <w:rStyle w:val="Pogrubienie"/>
          <w:b w:val="0"/>
          <w:sz w:val="22"/>
          <w:szCs w:val="22"/>
        </w:rPr>
        <w:t>Agencja Badań Medycznych (ABM)</w:t>
      </w:r>
      <w:r w:rsidRPr="00585960">
        <w:rPr>
          <w:sz w:val="22"/>
          <w:szCs w:val="22"/>
        </w:rPr>
        <w:t>.</w:t>
      </w:r>
    </w:p>
    <w:p w14:paraId="6CD18207" w14:textId="54F5F886" w:rsidR="003C7BA8" w:rsidRPr="00585960" w:rsidRDefault="00A42675" w:rsidP="00A42675">
      <w:pPr>
        <w:pStyle w:val="NormalnyWeb"/>
        <w:spacing w:afterLines="200" w:after="480" w:afterAutospacing="0" w:line="360" w:lineRule="auto"/>
        <w:ind w:left="426" w:right="249"/>
        <w:contextualSpacing/>
        <w:jc w:val="both"/>
        <w:rPr>
          <w:sz w:val="22"/>
          <w:szCs w:val="22"/>
        </w:rPr>
      </w:pPr>
      <w:r>
        <w:rPr>
          <w:sz w:val="22"/>
          <w:szCs w:val="22"/>
        </w:rPr>
        <w:t xml:space="preserve">e) </w:t>
      </w:r>
      <w:r w:rsidR="003C7BA8" w:rsidRPr="00585960">
        <w:rPr>
          <w:sz w:val="22"/>
          <w:szCs w:val="22"/>
        </w:rPr>
        <w:t xml:space="preserve">Wzór certyfikatu powinien zostać </w:t>
      </w:r>
      <w:r w:rsidR="003C7BA8" w:rsidRPr="00585960">
        <w:rPr>
          <w:rStyle w:val="Pogrubienie"/>
          <w:b w:val="0"/>
          <w:sz w:val="22"/>
          <w:szCs w:val="22"/>
        </w:rPr>
        <w:t>zatwierdzony przez Zamawiającego</w:t>
      </w:r>
      <w:r w:rsidR="003C7BA8" w:rsidRPr="00585960">
        <w:rPr>
          <w:sz w:val="22"/>
          <w:szCs w:val="22"/>
        </w:rPr>
        <w:t xml:space="preserve"> przed jego wydaniem uczestnikom.</w:t>
      </w:r>
    </w:p>
    <w:p w14:paraId="3C763F41" w14:textId="7CFED4AE" w:rsidR="0044377B" w:rsidRPr="00585960" w:rsidRDefault="0044377B" w:rsidP="00A42675">
      <w:pPr>
        <w:pStyle w:val="Akapitzlist"/>
        <w:numPr>
          <w:ilvl w:val="0"/>
          <w:numId w:val="9"/>
        </w:numPr>
        <w:spacing w:before="100" w:beforeAutospacing="1" w:afterLines="200" w:after="480" w:line="360" w:lineRule="auto"/>
        <w:ind w:left="788" w:right="249" w:hanging="357"/>
        <w:contextualSpacing/>
        <w:jc w:val="both"/>
        <w:rPr>
          <w:rFonts w:ascii="Times New Roman" w:eastAsia="Times New Roman" w:hAnsi="Times New Roman" w:cs="Times New Roman"/>
          <w:lang w:eastAsia="pl-PL"/>
        </w:rPr>
      </w:pPr>
      <w:r w:rsidRPr="00585960">
        <w:rPr>
          <w:rFonts w:ascii="Times New Roman" w:eastAsia="Times New Roman" w:hAnsi="Times New Roman" w:cs="Times New Roman"/>
          <w:lang w:eastAsia="pl-PL"/>
        </w:rPr>
        <w:t xml:space="preserve">Wykonawca zobowiązany jest do przekazania </w:t>
      </w:r>
      <w:r w:rsidRPr="00585960">
        <w:rPr>
          <w:rFonts w:ascii="Times New Roman" w:eastAsia="Times New Roman" w:hAnsi="Times New Roman" w:cs="Times New Roman"/>
          <w:bCs/>
          <w:lang w:eastAsia="pl-PL"/>
        </w:rPr>
        <w:t>kopii wszystkich</w:t>
      </w:r>
      <w:r w:rsidR="00A42675">
        <w:rPr>
          <w:rFonts w:ascii="Times New Roman" w:eastAsia="Times New Roman" w:hAnsi="Times New Roman" w:cs="Times New Roman"/>
          <w:bCs/>
          <w:lang w:eastAsia="pl-PL"/>
        </w:rPr>
        <w:t xml:space="preserve"> certyfikatów ukończenia szkolenia </w:t>
      </w:r>
      <w:r w:rsidRPr="00585960">
        <w:rPr>
          <w:rFonts w:ascii="Times New Roman" w:eastAsia="Times New Roman" w:hAnsi="Times New Roman" w:cs="Times New Roman"/>
          <w:lang w:eastAsia="pl-PL"/>
        </w:rPr>
        <w:t xml:space="preserve">wystawionych uczestnikom </w:t>
      </w:r>
      <w:r w:rsidR="00585960">
        <w:rPr>
          <w:rFonts w:ascii="Times New Roman" w:eastAsia="Times New Roman" w:hAnsi="Times New Roman" w:cs="Times New Roman"/>
          <w:lang w:eastAsia="pl-PL"/>
        </w:rPr>
        <w:t xml:space="preserve">w ramach realizacji zamówienia. </w:t>
      </w:r>
      <w:r w:rsidRPr="00585960">
        <w:rPr>
          <w:rFonts w:ascii="Times New Roman" w:eastAsia="Times New Roman" w:hAnsi="Times New Roman" w:cs="Times New Roman"/>
          <w:lang w:eastAsia="pl-PL"/>
        </w:rPr>
        <w:t xml:space="preserve">Kopie certyfikatów należy przekazać Zamawiającemu w formie </w:t>
      </w:r>
      <w:r w:rsidRPr="00585960">
        <w:rPr>
          <w:rFonts w:ascii="Times New Roman" w:eastAsia="Times New Roman" w:hAnsi="Times New Roman" w:cs="Times New Roman"/>
          <w:bCs/>
          <w:lang w:eastAsia="pl-PL"/>
        </w:rPr>
        <w:t>elektronicznej (PDF)</w:t>
      </w:r>
      <w:r w:rsidR="00585960">
        <w:rPr>
          <w:rFonts w:ascii="Times New Roman" w:eastAsia="Times New Roman" w:hAnsi="Times New Roman" w:cs="Times New Roman"/>
          <w:lang w:eastAsia="pl-PL"/>
        </w:rPr>
        <w:t xml:space="preserve">, w terminie uzgodnionym </w:t>
      </w:r>
      <w:r w:rsidRPr="00585960">
        <w:rPr>
          <w:rFonts w:ascii="Times New Roman" w:eastAsia="Times New Roman" w:hAnsi="Times New Roman" w:cs="Times New Roman"/>
          <w:lang w:eastAsia="pl-PL"/>
        </w:rPr>
        <w:t xml:space="preserve">po </w:t>
      </w:r>
      <w:r w:rsidRPr="00585960">
        <w:rPr>
          <w:rFonts w:ascii="Times New Roman" w:eastAsia="Times New Roman" w:hAnsi="Times New Roman" w:cs="Times New Roman"/>
          <w:lang w:eastAsia="pl-PL"/>
        </w:rPr>
        <w:lastRenderedPageBreak/>
        <w:t>z</w:t>
      </w:r>
      <w:r w:rsidR="00585960">
        <w:rPr>
          <w:rFonts w:ascii="Times New Roman" w:eastAsia="Times New Roman" w:hAnsi="Times New Roman" w:cs="Times New Roman"/>
          <w:lang w:eastAsia="pl-PL"/>
        </w:rPr>
        <w:t xml:space="preserve">akończeniu cyklu szkoleniowego. </w:t>
      </w:r>
      <w:r w:rsidRPr="00585960">
        <w:rPr>
          <w:rFonts w:ascii="Times New Roman" w:eastAsia="Times New Roman" w:hAnsi="Times New Roman" w:cs="Times New Roman"/>
          <w:lang w:eastAsia="pl-PL"/>
        </w:rPr>
        <w:t>Przekazane certyfikaty muszą zawierać wszystkie wymagane logotypy i oznaczenia zgodnie z umową.</w:t>
      </w:r>
    </w:p>
    <w:p w14:paraId="1F656C12" w14:textId="77777777" w:rsidR="0044377B" w:rsidRPr="00585960" w:rsidRDefault="0044377B" w:rsidP="00A42675">
      <w:pPr>
        <w:pStyle w:val="Akapitzlist"/>
        <w:numPr>
          <w:ilvl w:val="0"/>
          <w:numId w:val="9"/>
        </w:numPr>
        <w:spacing w:before="100" w:beforeAutospacing="1" w:afterLines="200" w:after="480" w:line="360" w:lineRule="auto"/>
        <w:ind w:left="788" w:right="249" w:hanging="357"/>
        <w:contextualSpacing/>
        <w:jc w:val="both"/>
        <w:rPr>
          <w:rFonts w:ascii="Times New Roman" w:eastAsia="Times New Roman" w:hAnsi="Times New Roman" w:cs="Times New Roman"/>
          <w:lang w:eastAsia="pl-PL"/>
        </w:rPr>
      </w:pPr>
      <w:r w:rsidRPr="00585960">
        <w:rPr>
          <w:rFonts w:ascii="Times New Roman" w:eastAsia="Times New Roman" w:hAnsi="Times New Roman" w:cs="Times New Roman"/>
          <w:lang w:eastAsia="pl-PL"/>
        </w:rPr>
        <w:t xml:space="preserve">Zamawiający wykorzysta otrzymane kopie certyfikatów do </w:t>
      </w:r>
      <w:r w:rsidRPr="00585960">
        <w:rPr>
          <w:rFonts w:ascii="Times New Roman" w:eastAsia="Times New Roman" w:hAnsi="Times New Roman" w:cs="Times New Roman"/>
          <w:bCs/>
          <w:lang w:eastAsia="pl-PL"/>
        </w:rPr>
        <w:t>przekazania dokumentacji do Agencji Badań Medycznych (ABM)</w:t>
      </w:r>
      <w:r w:rsidRPr="00585960">
        <w:rPr>
          <w:rFonts w:ascii="Times New Roman" w:eastAsia="Times New Roman" w:hAnsi="Times New Roman" w:cs="Times New Roman"/>
          <w:lang w:eastAsia="pl-PL"/>
        </w:rPr>
        <w:t xml:space="preserve"> w ramach obowiązków sprawozdawczych wynikających z realizacji projektu.</w:t>
      </w:r>
    </w:p>
    <w:p w14:paraId="10EF9EA5" w14:textId="77777777" w:rsidR="006F2A91" w:rsidRDefault="006F2A91" w:rsidP="002E6F5E">
      <w:pPr>
        <w:spacing w:line="360" w:lineRule="auto"/>
        <w:ind w:right="248"/>
        <w:contextualSpacing/>
        <w:jc w:val="both"/>
        <w:rPr>
          <w:rFonts w:ascii="Times New Roman" w:hAnsi="Times New Roman" w:cs="Times New Roman"/>
        </w:rPr>
      </w:pPr>
    </w:p>
    <w:p w14:paraId="53A5EAF2" w14:textId="77777777" w:rsidR="006F2A91" w:rsidRPr="006F2A91" w:rsidRDefault="006F2A91" w:rsidP="006F2A91">
      <w:pPr>
        <w:pStyle w:val="Akapitzlist"/>
        <w:numPr>
          <w:ilvl w:val="0"/>
          <w:numId w:val="2"/>
        </w:numPr>
        <w:tabs>
          <w:tab w:val="left" w:pos="426"/>
        </w:tabs>
        <w:spacing w:before="37" w:line="360" w:lineRule="auto"/>
        <w:ind w:right="248"/>
        <w:jc w:val="both"/>
        <w:rPr>
          <w:rFonts w:ascii="Times New Roman" w:hAnsi="Times New Roman" w:cs="Times New Roman"/>
          <w:b/>
        </w:rPr>
      </w:pPr>
      <w:r w:rsidRPr="006F2A91">
        <w:rPr>
          <w:rFonts w:ascii="Times New Roman" w:hAnsi="Times New Roman" w:cs="Times New Roman"/>
          <w:b/>
        </w:rPr>
        <w:t>Warunki udziału</w:t>
      </w:r>
    </w:p>
    <w:p w14:paraId="1F3318F0" w14:textId="5F3066E6" w:rsidR="006F2A91" w:rsidRPr="006F2A91" w:rsidRDefault="006F2A91" w:rsidP="006F2A91">
      <w:pPr>
        <w:pStyle w:val="Akapitzlist"/>
        <w:numPr>
          <w:ilvl w:val="0"/>
          <w:numId w:val="14"/>
        </w:numPr>
        <w:spacing w:line="360" w:lineRule="auto"/>
        <w:ind w:right="248"/>
        <w:contextualSpacing/>
        <w:jc w:val="both"/>
        <w:rPr>
          <w:rFonts w:ascii="Times New Roman" w:hAnsi="Times New Roman" w:cs="Times New Roman"/>
        </w:rPr>
      </w:pPr>
      <w:r w:rsidRPr="006F2A91">
        <w:rPr>
          <w:rFonts w:ascii="Times New Roman" w:hAnsi="Times New Roman" w:cs="Times New Roman"/>
        </w:rPr>
        <w:t xml:space="preserve">Wykonawca wykaże, że w ciągu ostatnich </w:t>
      </w:r>
      <w:r w:rsidR="00C87D37">
        <w:rPr>
          <w:rFonts w:ascii="Times New Roman" w:hAnsi="Times New Roman" w:cs="Times New Roman"/>
        </w:rPr>
        <w:t>2</w:t>
      </w:r>
      <w:r w:rsidRPr="006F2A91">
        <w:rPr>
          <w:rFonts w:ascii="Times New Roman" w:hAnsi="Times New Roman" w:cs="Times New Roman"/>
        </w:rPr>
        <w:t xml:space="preserve"> lat zrealizował minimum </w:t>
      </w:r>
      <w:r w:rsidR="00C87D37">
        <w:rPr>
          <w:rFonts w:ascii="Times New Roman" w:hAnsi="Times New Roman" w:cs="Times New Roman"/>
        </w:rPr>
        <w:t>4</w:t>
      </w:r>
      <w:r w:rsidRPr="006F2A91">
        <w:rPr>
          <w:rFonts w:ascii="Times New Roman" w:hAnsi="Times New Roman" w:cs="Times New Roman"/>
        </w:rPr>
        <w:t xml:space="preserve"> szkoleń z zakresu badań klinicznych</w:t>
      </w:r>
      <w:r w:rsidR="00C87D37">
        <w:rPr>
          <w:rFonts w:ascii="Times New Roman" w:hAnsi="Times New Roman" w:cs="Times New Roman"/>
        </w:rPr>
        <w:t xml:space="preserve">: </w:t>
      </w:r>
      <w:r w:rsidR="00C87D37" w:rsidRPr="0022456C">
        <w:rPr>
          <w:rFonts w:ascii="Times New Roman" w:hAnsi="Times New Roman" w:cs="Times New Roman"/>
        </w:rPr>
        <w:t>audyty i inspekcje w badaniach klinicznych</w:t>
      </w:r>
    </w:p>
    <w:p w14:paraId="5661545C" w14:textId="77777777" w:rsidR="006F2A91" w:rsidRPr="0022456C" w:rsidRDefault="006F2A91" w:rsidP="0022456C">
      <w:pPr>
        <w:spacing w:line="360" w:lineRule="auto"/>
        <w:ind w:left="786" w:right="248"/>
        <w:contextualSpacing/>
        <w:jc w:val="both"/>
        <w:rPr>
          <w:rFonts w:ascii="Times New Roman" w:hAnsi="Times New Roman" w:cs="Times New Roman"/>
        </w:rPr>
      </w:pPr>
    </w:p>
    <w:p w14:paraId="6EEE1FEA" w14:textId="77777777" w:rsidR="009B1CCC" w:rsidRPr="0022456C" w:rsidRDefault="009B1CCC" w:rsidP="009B1CCC">
      <w:pPr>
        <w:pStyle w:val="Akapitzlist"/>
        <w:spacing w:line="360" w:lineRule="auto"/>
        <w:ind w:left="1146" w:right="248" w:firstLine="0"/>
        <w:contextualSpacing/>
        <w:jc w:val="both"/>
        <w:rPr>
          <w:rFonts w:ascii="Times New Roman" w:hAnsi="Times New Roman" w:cs="Times New Roman"/>
          <w:b/>
        </w:rPr>
      </w:pPr>
    </w:p>
    <w:p w14:paraId="404B53B0" w14:textId="77777777" w:rsidR="002219C7" w:rsidRPr="0022456C" w:rsidRDefault="002219C7" w:rsidP="002219C7">
      <w:pPr>
        <w:spacing w:after="0" w:line="360" w:lineRule="auto"/>
        <w:ind w:right="248"/>
        <w:rPr>
          <w:rFonts w:ascii="Times New Roman" w:eastAsia="Times New Roman" w:hAnsi="Times New Roman" w:cs="Times New Roman"/>
          <w:b/>
          <w:lang w:eastAsia="pl-PL"/>
        </w:rPr>
      </w:pPr>
    </w:p>
    <w:sectPr w:rsidR="002219C7" w:rsidRPr="0022456C" w:rsidSect="002219C7">
      <w:headerReference w:type="default" r:id="rId8"/>
      <w:footerReference w:type="default" r:id="rId9"/>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C3B6B2" w14:textId="77777777" w:rsidR="00606679" w:rsidRDefault="00606679" w:rsidP="005D6B08">
      <w:pPr>
        <w:spacing w:after="0" w:line="240" w:lineRule="auto"/>
      </w:pPr>
      <w:r>
        <w:separator/>
      </w:r>
    </w:p>
  </w:endnote>
  <w:endnote w:type="continuationSeparator" w:id="0">
    <w:p w14:paraId="61C1590E" w14:textId="77777777" w:rsidR="00606679" w:rsidRDefault="00606679" w:rsidP="005D6B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08B13" w14:textId="77777777" w:rsidR="00AE41B5" w:rsidRDefault="00A27D3D" w:rsidP="00AE41B5">
    <w:pPr>
      <w:pStyle w:val="Stopka"/>
      <w:tabs>
        <w:tab w:val="clear" w:pos="4536"/>
      </w:tabs>
      <w:rPr>
        <w:noProof/>
        <w:lang w:eastAsia="pl-PL"/>
      </w:rPr>
    </w:pPr>
    <w:r w:rsidRPr="005D6B08">
      <w:rPr>
        <w:noProof/>
        <w:lang w:eastAsia="pl-PL"/>
      </w:rPr>
      <w:drawing>
        <wp:anchor distT="0" distB="0" distL="114300" distR="114300" simplePos="0" relativeHeight="251659264" behindDoc="1" locked="0" layoutInCell="1" allowOverlap="1" wp14:anchorId="798E9159" wp14:editId="6D6AFA3E">
          <wp:simplePos x="0" y="0"/>
          <wp:positionH relativeFrom="column">
            <wp:posOffset>167005</wp:posOffset>
          </wp:positionH>
          <wp:positionV relativeFrom="paragraph">
            <wp:posOffset>-33655</wp:posOffset>
          </wp:positionV>
          <wp:extent cx="5543550" cy="640715"/>
          <wp:effectExtent l="0" t="0" r="0" b="6985"/>
          <wp:wrapTight wrapText="bothSides">
            <wp:wrapPolygon edited="0">
              <wp:start x="0" y="0"/>
              <wp:lineTo x="0" y="21193"/>
              <wp:lineTo x="21526" y="21193"/>
              <wp:lineTo x="21526" y="0"/>
              <wp:lineTo x="0" y="0"/>
            </wp:wrapPolygon>
          </wp:wrapTight>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3550" cy="640715"/>
                  </a:xfrm>
                  <a:prstGeom prst="rect">
                    <a:avLst/>
                  </a:prstGeom>
                </pic:spPr>
              </pic:pic>
            </a:graphicData>
          </a:graphic>
          <wp14:sizeRelH relativeFrom="page">
            <wp14:pctWidth>0</wp14:pctWidth>
          </wp14:sizeRelH>
          <wp14:sizeRelV relativeFrom="page">
            <wp14:pctHeight>0</wp14:pctHeight>
          </wp14:sizeRelV>
        </wp:anchor>
      </w:drawing>
    </w:r>
  </w:p>
  <w:p w14:paraId="0BE4120D" w14:textId="77777777" w:rsidR="005D6B08" w:rsidRDefault="00AE41B5" w:rsidP="00AE41B5">
    <w:pPr>
      <w:pStyle w:val="Stopka"/>
      <w:tabs>
        <w:tab w:val="clear" w:pos="4536"/>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9DC239" w14:textId="77777777" w:rsidR="00606679" w:rsidRDefault="00606679" w:rsidP="005D6B08">
      <w:pPr>
        <w:spacing w:after="0" w:line="240" w:lineRule="auto"/>
      </w:pPr>
      <w:r>
        <w:separator/>
      </w:r>
    </w:p>
  </w:footnote>
  <w:footnote w:type="continuationSeparator" w:id="0">
    <w:p w14:paraId="286C99D9" w14:textId="77777777" w:rsidR="00606679" w:rsidRDefault="00606679" w:rsidP="005D6B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69917" w14:textId="77777777" w:rsidR="00E65042" w:rsidRDefault="00E65042" w:rsidP="00A27D3D">
    <w:pPr>
      <w:pStyle w:val="Nagwek"/>
      <w:tabs>
        <w:tab w:val="clear" w:pos="9072"/>
      </w:tabs>
    </w:pPr>
    <w:r>
      <w:rPr>
        <w:noProof/>
        <w:lang w:eastAsia="pl-PL"/>
      </w:rPr>
      <w:drawing>
        <wp:anchor distT="0" distB="0" distL="114300" distR="114300" simplePos="0" relativeHeight="251663360" behindDoc="1" locked="0" layoutInCell="1" allowOverlap="1" wp14:anchorId="4D001E8A" wp14:editId="18A07FBC">
          <wp:simplePos x="0" y="0"/>
          <wp:positionH relativeFrom="column">
            <wp:posOffset>2087880</wp:posOffset>
          </wp:positionH>
          <wp:positionV relativeFrom="paragraph">
            <wp:posOffset>-71755</wp:posOffset>
          </wp:positionV>
          <wp:extent cx="1438275" cy="558165"/>
          <wp:effectExtent l="0" t="0" r="9525" b="0"/>
          <wp:wrapTight wrapText="bothSides">
            <wp:wrapPolygon edited="0">
              <wp:start x="0" y="0"/>
              <wp:lineTo x="0" y="20642"/>
              <wp:lineTo x="21457" y="20642"/>
              <wp:lineTo x="21457" y="0"/>
              <wp:lineTo x="0" y="0"/>
            </wp:wrapPolygon>
          </wp:wrapTight>
          <wp:docPr id="7" name="Obraz 7" descr="Opis projektu Agencja Badań Medyczny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pis projektu Agencja Badań Medycznych"/>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14812" r="5264"/>
                  <a:stretch/>
                </pic:blipFill>
                <pic:spPr bwMode="auto">
                  <a:xfrm>
                    <a:off x="0" y="0"/>
                    <a:ext cx="1438275" cy="55816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lang w:eastAsia="pl-PL"/>
      </w:rPr>
      <w:drawing>
        <wp:anchor distT="0" distB="0" distL="114300" distR="114300" simplePos="0" relativeHeight="251662336" behindDoc="1" locked="0" layoutInCell="1" allowOverlap="1" wp14:anchorId="6050FC7A" wp14:editId="1DF2C278">
          <wp:simplePos x="0" y="0"/>
          <wp:positionH relativeFrom="column">
            <wp:posOffset>4149725</wp:posOffset>
          </wp:positionH>
          <wp:positionV relativeFrom="paragraph">
            <wp:posOffset>-187960</wp:posOffset>
          </wp:positionV>
          <wp:extent cx="1507490" cy="723900"/>
          <wp:effectExtent l="0" t="0" r="0" b="0"/>
          <wp:wrapTight wrapText="bothSides">
            <wp:wrapPolygon edited="0">
              <wp:start x="2184" y="0"/>
              <wp:lineTo x="1092" y="3979"/>
              <wp:lineTo x="0" y="9095"/>
              <wp:lineTo x="0" y="14211"/>
              <wp:lineTo x="5732" y="18189"/>
              <wp:lineTo x="5732" y="21032"/>
              <wp:lineTo x="21291" y="21032"/>
              <wp:lineTo x="21291" y="17621"/>
              <wp:lineTo x="14740" y="9095"/>
              <wp:lineTo x="17469" y="4547"/>
              <wp:lineTo x="16650" y="2842"/>
              <wp:lineTo x="6005" y="0"/>
              <wp:lineTo x="2184" y="0"/>
            </wp:wrapPolygon>
          </wp:wrapTight>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07490" cy="72390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pl-PL"/>
      </w:rPr>
      <w:drawing>
        <wp:anchor distT="0" distB="0" distL="114300" distR="114300" simplePos="0" relativeHeight="251664384" behindDoc="1" locked="0" layoutInCell="1" allowOverlap="1" wp14:anchorId="051B2986" wp14:editId="7E14A86E">
          <wp:simplePos x="0" y="0"/>
          <wp:positionH relativeFrom="column">
            <wp:posOffset>-116205</wp:posOffset>
          </wp:positionH>
          <wp:positionV relativeFrom="paragraph">
            <wp:posOffset>-182880</wp:posOffset>
          </wp:positionV>
          <wp:extent cx="1638300" cy="790575"/>
          <wp:effectExtent l="0" t="0" r="0" b="9525"/>
          <wp:wrapTight wrapText="bothSides">
            <wp:wrapPolygon edited="0">
              <wp:start x="0" y="0"/>
              <wp:lineTo x="0" y="21340"/>
              <wp:lineTo x="21349" y="21340"/>
              <wp:lineTo x="21349" y="0"/>
              <wp:lineTo x="0" y="0"/>
            </wp:wrapPolygon>
          </wp:wrapTight>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38300" cy="790575"/>
                  </a:xfrm>
                  <a:prstGeom prst="rect">
                    <a:avLst/>
                  </a:prstGeom>
                  <a:noFill/>
                </pic:spPr>
              </pic:pic>
            </a:graphicData>
          </a:graphic>
          <wp14:sizeRelH relativeFrom="page">
            <wp14:pctWidth>0</wp14:pctWidth>
          </wp14:sizeRelH>
          <wp14:sizeRelV relativeFrom="page">
            <wp14:pctHeight>0</wp14:pctHeight>
          </wp14:sizeRelV>
        </wp:anchor>
      </w:drawing>
    </w:r>
  </w:p>
  <w:p w14:paraId="79ABE709" w14:textId="77777777" w:rsidR="00E65042" w:rsidRDefault="00E65042" w:rsidP="00A27D3D">
    <w:pPr>
      <w:pStyle w:val="Nagwek"/>
      <w:tabs>
        <w:tab w:val="clear" w:pos="9072"/>
      </w:tabs>
    </w:pPr>
  </w:p>
  <w:p w14:paraId="52CB42BF" w14:textId="77777777" w:rsidR="00E65042" w:rsidRDefault="00E65042" w:rsidP="00A27D3D">
    <w:pPr>
      <w:pStyle w:val="Nagwek"/>
      <w:tabs>
        <w:tab w:val="clear" w:pos="9072"/>
      </w:tabs>
    </w:pPr>
  </w:p>
  <w:p w14:paraId="5ACC8A9A" w14:textId="77777777" w:rsidR="00E65042" w:rsidRDefault="00A27D3D" w:rsidP="00A27D3D">
    <w:pPr>
      <w:pStyle w:val="Nagwek"/>
      <w:tabs>
        <w:tab w:val="clear" w:pos="9072"/>
      </w:tabs>
    </w:pPr>
    <w:r>
      <w:tab/>
    </w:r>
  </w:p>
  <w:p w14:paraId="73EE2164" w14:textId="77777777" w:rsidR="00E65042" w:rsidRDefault="00E65042" w:rsidP="00A27D3D">
    <w:pPr>
      <w:pStyle w:val="Nagwek"/>
      <w:tabs>
        <w:tab w:val="clear" w:pos="90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867F2"/>
    <w:multiLevelType w:val="hybridMultilevel"/>
    <w:tmpl w:val="DD967ABC"/>
    <w:lvl w:ilvl="0" w:tplc="29BA1292">
      <w:start w:val="1"/>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 w15:restartNumberingAfterBreak="0">
    <w:nsid w:val="08531426"/>
    <w:multiLevelType w:val="hybridMultilevel"/>
    <w:tmpl w:val="622A4B2A"/>
    <w:lvl w:ilvl="0" w:tplc="FBFA34A2">
      <w:start w:val="1"/>
      <w:numFmt w:val="lowerLetter"/>
      <w:lvlText w:val="%1)"/>
      <w:lvlJc w:val="left"/>
      <w:pPr>
        <w:ind w:left="720" w:hanging="360"/>
      </w:pPr>
      <w:rPr>
        <w:rFonts w:cstheme="minorBidi"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4A41973"/>
    <w:multiLevelType w:val="hybridMultilevel"/>
    <w:tmpl w:val="B9768CDE"/>
    <w:lvl w:ilvl="0" w:tplc="554CC644">
      <w:start w:val="1"/>
      <w:numFmt w:val="lowerLetter"/>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 w15:restartNumberingAfterBreak="0">
    <w:nsid w:val="170254BA"/>
    <w:multiLevelType w:val="hybridMultilevel"/>
    <w:tmpl w:val="D56AD632"/>
    <w:lvl w:ilvl="0" w:tplc="A274A44E">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 w15:restartNumberingAfterBreak="0">
    <w:nsid w:val="1C385082"/>
    <w:multiLevelType w:val="hybridMultilevel"/>
    <w:tmpl w:val="B9768CDE"/>
    <w:lvl w:ilvl="0" w:tplc="554CC644">
      <w:start w:val="1"/>
      <w:numFmt w:val="lowerLetter"/>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24627B49"/>
    <w:multiLevelType w:val="hybridMultilevel"/>
    <w:tmpl w:val="446C4A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8ED2491"/>
    <w:multiLevelType w:val="hybridMultilevel"/>
    <w:tmpl w:val="ED521632"/>
    <w:lvl w:ilvl="0" w:tplc="DA56929A">
      <w:start w:val="1"/>
      <w:numFmt w:val="lowerLetter"/>
      <w:lvlText w:val="%1)"/>
      <w:lvlJc w:val="left"/>
      <w:pPr>
        <w:ind w:left="501" w:hanging="360"/>
      </w:pPr>
      <w:rPr>
        <w:rFonts w:hint="default"/>
        <w:b w:val="0"/>
        <w:bCs w:val="0"/>
        <w:i w:val="0"/>
        <w:iCs w:val="0"/>
        <w:color w:val="auto"/>
        <w:spacing w:val="-1"/>
        <w:w w:val="100"/>
        <w:sz w:val="22"/>
        <w:szCs w:val="22"/>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D453101"/>
    <w:multiLevelType w:val="hybridMultilevel"/>
    <w:tmpl w:val="94E0D67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15:restartNumberingAfterBreak="0">
    <w:nsid w:val="44843A4E"/>
    <w:multiLevelType w:val="hybridMultilevel"/>
    <w:tmpl w:val="E93C38A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449B31B1"/>
    <w:multiLevelType w:val="hybridMultilevel"/>
    <w:tmpl w:val="5F26A3B4"/>
    <w:lvl w:ilvl="0" w:tplc="4726D416">
      <w:start w:val="1"/>
      <w:numFmt w:val="decimal"/>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0" w15:restartNumberingAfterBreak="0">
    <w:nsid w:val="469D2EDF"/>
    <w:multiLevelType w:val="hybridMultilevel"/>
    <w:tmpl w:val="C8B8E288"/>
    <w:lvl w:ilvl="0" w:tplc="DA56929A">
      <w:start w:val="1"/>
      <w:numFmt w:val="lowerLetter"/>
      <w:lvlText w:val="%1)"/>
      <w:lvlJc w:val="left"/>
      <w:pPr>
        <w:ind w:left="501" w:hanging="360"/>
      </w:pPr>
      <w:rPr>
        <w:rFonts w:hint="default"/>
        <w:b w:val="0"/>
        <w:bCs w:val="0"/>
        <w:i w:val="0"/>
        <w:iCs w:val="0"/>
        <w:color w:val="auto"/>
        <w:spacing w:val="-1"/>
        <w:w w:val="100"/>
        <w:sz w:val="22"/>
        <w:szCs w:val="22"/>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9AA442A"/>
    <w:multiLevelType w:val="hybridMultilevel"/>
    <w:tmpl w:val="5F70C94E"/>
    <w:lvl w:ilvl="0" w:tplc="DA56929A">
      <w:start w:val="1"/>
      <w:numFmt w:val="lowerLetter"/>
      <w:lvlText w:val="%1)"/>
      <w:lvlJc w:val="left"/>
      <w:pPr>
        <w:ind w:left="2700" w:hanging="360"/>
      </w:pPr>
      <w:rPr>
        <w:rFonts w:hint="default"/>
        <w:b w:val="0"/>
        <w:bCs w:val="0"/>
        <w:i w:val="0"/>
        <w:iCs w:val="0"/>
        <w:color w:val="auto"/>
        <w:spacing w:val="-1"/>
        <w:w w:val="100"/>
        <w:sz w:val="22"/>
        <w:szCs w:val="22"/>
        <w:lang w:val="pl-PL" w:eastAsia="en-US" w:bidi="ar-SA"/>
      </w:rPr>
    </w:lvl>
    <w:lvl w:ilvl="1" w:tplc="04150019" w:tentative="1">
      <w:start w:val="1"/>
      <w:numFmt w:val="lowerLetter"/>
      <w:lvlText w:val="%2."/>
      <w:lvlJc w:val="left"/>
      <w:pPr>
        <w:ind w:left="3420" w:hanging="360"/>
      </w:pPr>
    </w:lvl>
    <w:lvl w:ilvl="2" w:tplc="0415001B" w:tentative="1">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12" w15:restartNumberingAfterBreak="0">
    <w:nsid w:val="49CC6A08"/>
    <w:multiLevelType w:val="hybridMultilevel"/>
    <w:tmpl w:val="31B08476"/>
    <w:lvl w:ilvl="0" w:tplc="295E6A80">
      <w:start w:val="1"/>
      <w:numFmt w:val="lowerLetter"/>
      <w:lvlText w:val="%1)"/>
      <w:lvlJc w:val="left"/>
      <w:pPr>
        <w:ind w:left="720" w:hanging="360"/>
      </w:pPr>
      <w:rPr>
        <w:rFonts w:ascii="Times New Roman" w:eastAsia="Calibri Light"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6E607D5"/>
    <w:multiLevelType w:val="hybridMultilevel"/>
    <w:tmpl w:val="5DBEB0EE"/>
    <w:lvl w:ilvl="0" w:tplc="7936A5BA">
      <w:start w:val="1"/>
      <w:numFmt w:val="decimal"/>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4" w15:restartNumberingAfterBreak="0">
    <w:nsid w:val="58272007"/>
    <w:multiLevelType w:val="hybridMultilevel"/>
    <w:tmpl w:val="EE18A47E"/>
    <w:lvl w:ilvl="0" w:tplc="DA56929A">
      <w:start w:val="1"/>
      <w:numFmt w:val="lowerLetter"/>
      <w:lvlText w:val="%1)"/>
      <w:lvlJc w:val="left"/>
      <w:pPr>
        <w:ind w:left="501" w:hanging="360"/>
      </w:pPr>
      <w:rPr>
        <w:rFonts w:hint="default"/>
        <w:b w:val="0"/>
        <w:bCs w:val="0"/>
        <w:i w:val="0"/>
        <w:iCs w:val="0"/>
        <w:color w:val="auto"/>
        <w:spacing w:val="-1"/>
        <w:w w:val="100"/>
        <w:sz w:val="22"/>
        <w:szCs w:val="22"/>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91F43C8"/>
    <w:multiLevelType w:val="hybridMultilevel"/>
    <w:tmpl w:val="FE8AB9DE"/>
    <w:lvl w:ilvl="0" w:tplc="DA56929A">
      <w:start w:val="1"/>
      <w:numFmt w:val="lowerLetter"/>
      <w:lvlText w:val="%1)"/>
      <w:lvlJc w:val="left"/>
      <w:pPr>
        <w:ind w:left="501" w:hanging="360"/>
      </w:pPr>
      <w:rPr>
        <w:rFonts w:hint="default"/>
        <w:b w:val="0"/>
        <w:bCs w:val="0"/>
        <w:i w:val="0"/>
        <w:iCs w:val="0"/>
        <w:color w:val="auto"/>
        <w:spacing w:val="-1"/>
        <w:w w:val="100"/>
        <w:sz w:val="22"/>
        <w:szCs w:val="22"/>
        <w:lang w:val="pl-PL" w:eastAsia="en-US" w:bidi="ar-SA"/>
      </w:rPr>
    </w:lvl>
    <w:lvl w:ilvl="1" w:tplc="04150019" w:tentative="1">
      <w:start w:val="1"/>
      <w:numFmt w:val="lowerLetter"/>
      <w:lvlText w:val="%2."/>
      <w:lvlJc w:val="left"/>
      <w:pPr>
        <w:ind w:left="1221" w:hanging="360"/>
      </w:pPr>
    </w:lvl>
    <w:lvl w:ilvl="2" w:tplc="0415001B" w:tentative="1">
      <w:start w:val="1"/>
      <w:numFmt w:val="lowerRoman"/>
      <w:lvlText w:val="%3."/>
      <w:lvlJc w:val="right"/>
      <w:pPr>
        <w:ind w:left="1941" w:hanging="180"/>
      </w:pPr>
    </w:lvl>
    <w:lvl w:ilvl="3" w:tplc="0415000F" w:tentative="1">
      <w:start w:val="1"/>
      <w:numFmt w:val="decimal"/>
      <w:lvlText w:val="%4."/>
      <w:lvlJc w:val="left"/>
      <w:pPr>
        <w:ind w:left="2661" w:hanging="360"/>
      </w:pPr>
    </w:lvl>
    <w:lvl w:ilvl="4" w:tplc="04150019" w:tentative="1">
      <w:start w:val="1"/>
      <w:numFmt w:val="lowerLetter"/>
      <w:lvlText w:val="%5."/>
      <w:lvlJc w:val="left"/>
      <w:pPr>
        <w:ind w:left="3381" w:hanging="360"/>
      </w:pPr>
    </w:lvl>
    <w:lvl w:ilvl="5" w:tplc="0415001B" w:tentative="1">
      <w:start w:val="1"/>
      <w:numFmt w:val="lowerRoman"/>
      <w:lvlText w:val="%6."/>
      <w:lvlJc w:val="right"/>
      <w:pPr>
        <w:ind w:left="4101" w:hanging="180"/>
      </w:pPr>
    </w:lvl>
    <w:lvl w:ilvl="6" w:tplc="0415000F" w:tentative="1">
      <w:start w:val="1"/>
      <w:numFmt w:val="decimal"/>
      <w:lvlText w:val="%7."/>
      <w:lvlJc w:val="left"/>
      <w:pPr>
        <w:ind w:left="4821" w:hanging="360"/>
      </w:pPr>
    </w:lvl>
    <w:lvl w:ilvl="7" w:tplc="04150019" w:tentative="1">
      <w:start w:val="1"/>
      <w:numFmt w:val="lowerLetter"/>
      <w:lvlText w:val="%8."/>
      <w:lvlJc w:val="left"/>
      <w:pPr>
        <w:ind w:left="5541" w:hanging="360"/>
      </w:pPr>
    </w:lvl>
    <w:lvl w:ilvl="8" w:tplc="0415001B" w:tentative="1">
      <w:start w:val="1"/>
      <w:numFmt w:val="lowerRoman"/>
      <w:lvlText w:val="%9."/>
      <w:lvlJc w:val="right"/>
      <w:pPr>
        <w:ind w:left="6261" w:hanging="180"/>
      </w:pPr>
    </w:lvl>
  </w:abstractNum>
  <w:abstractNum w:abstractNumId="16" w15:restartNumberingAfterBreak="0">
    <w:nsid w:val="5C4049AA"/>
    <w:multiLevelType w:val="hybridMultilevel"/>
    <w:tmpl w:val="714E32D0"/>
    <w:lvl w:ilvl="0" w:tplc="DA56929A">
      <w:start w:val="1"/>
      <w:numFmt w:val="lowerLetter"/>
      <w:lvlText w:val="%1)"/>
      <w:lvlJc w:val="left"/>
      <w:pPr>
        <w:ind w:left="501" w:hanging="360"/>
      </w:pPr>
      <w:rPr>
        <w:rFonts w:hint="default"/>
        <w:b w:val="0"/>
        <w:bCs w:val="0"/>
        <w:i w:val="0"/>
        <w:iCs w:val="0"/>
        <w:color w:val="auto"/>
        <w:spacing w:val="-1"/>
        <w:w w:val="100"/>
        <w:sz w:val="22"/>
        <w:szCs w:val="22"/>
        <w:lang w:val="pl-PL" w:eastAsia="en-US" w:bidi="ar-SA"/>
      </w:rPr>
    </w:lvl>
    <w:lvl w:ilvl="1" w:tplc="04150019" w:tentative="1">
      <w:start w:val="1"/>
      <w:numFmt w:val="lowerLetter"/>
      <w:lvlText w:val="%2."/>
      <w:lvlJc w:val="left"/>
      <w:pPr>
        <w:ind w:left="1221" w:hanging="360"/>
      </w:pPr>
    </w:lvl>
    <w:lvl w:ilvl="2" w:tplc="0415001B" w:tentative="1">
      <w:start w:val="1"/>
      <w:numFmt w:val="lowerRoman"/>
      <w:lvlText w:val="%3."/>
      <w:lvlJc w:val="right"/>
      <w:pPr>
        <w:ind w:left="1941" w:hanging="180"/>
      </w:pPr>
    </w:lvl>
    <w:lvl w:ilvl="3" w:tplc="0415000F" w:tentative="1">
      <w:start w:val="1"/>
      <w:numFmt w:val="decimal"/>
      <w:lvlText w:val="%4."/>
      <w:lvlJc w:val="left"/>
      <w:pPr>
        <w:ind w:left="2661" w:hanging="360"/>
      </w:pPr>
    </w:lvl>
    <w:lvl w:ilvl="4" w:tplc="04150019" w:tentative="1">
      <w:start w:val="1"/>
      <w:numFmt w:val="lowerLetter"/>
      <w:lvlText w:val="%5."/>
      <w:lvlJc w:val="left"/>
      <w:pPr>
        <w:ind w:left="3381" w:hanging="360"/>
      </w:pPr>
    </w:lvl>
    <w:lvl w:ilvl="5" w:tplc="0415001B" w:tentative="1">
      <w:start w:val="1"/>
      <w:numFmt w:val="lowerRoman"/>
      <w:lvlText w:val="%6."/>
      <w:lvlJc w:val="right"/>
      <w:pPr>
        <w:ind w:left="4101" w:hanging="180"/>
      </w:pPr>
    </w:lvl>
    <w:lvl w:ilvl="6" w:tplc="0415000F" w:tentative="1">
      <w:start w:val="1"/>
      <w:numFmt w:val="decimal"/>
      <w:lvlText w:val="%7."/>
      <w:lvlJc w:val="left"/>
      <w:pPr>
        <w:ind w:left="4821" w:hanging="360"/>
      </w:pPr>
    </w:lvl>
    <w:lvl w:ilvl="7" w:tplc="04150019" w:tentative="1">
      <w:start w:val="1"/>
      <w:numFmt w:val="lowerLetter"/>
      <w:lvlText w:val="%8."/>
      <w:lvlJc w:val="left"/>
      <w:pPr>
        <w:ind w:left="5541" w:hanging="360"/>
      </w:pPr>
    </w:lvl>
    <w:lvl w:ilvl="8" w:tplc="0415001B" w:tentative="1">
      <w:start w:val="1"/>
      <w:numFmt w:val="lowerRoman"/>
      <w:lvlText w:val="%9."/>
      <w:lvlJc w:val="right"/>
      <w:pPr>
        <w:ind w:left="6261" w:hanging="180"/>
      </w:pPr>
    </w:lvl>
  </w:abstractNum>
  <w:abstractNum w:abstractNumId="17" w15:restartNumberingAfterBreak="0">
    <w:nsid w:val="5E831022"/>
    <w:multiLevelType w:val="hybridMultilevel"/>
    <w:tmpl w:val="5DBEB0EE"/>
    <w:lvl w:ilvl="0" w:tplc="7936A5BA">
      <w:start w:val="1"/>
      <w:numFmt w:val="decimal"/>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8" w15:restartNumberingAfterBreak="0">
    <w:nsid w:val="631019FC"/>
    <w:multiLevelType w:val="hybridMultilevel"/>
    <w:tmpl w:val="91D89226"/>
    <w:lvl w:ilvl="0" w:tplc="FC0CE05C">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45DC7D0C">
      <w:start w:val="1"/>
      <w:numFmt w:val="lowerLetter"/>
      <w:lvlText w:val="%3)"/>
      <w:lvlJc w:val="left"/>
      <w:pPr>
        <w:ind w:left="2340" w:hanging="360"/>
      </w:pPr>
      <w:rPr>
        <w:rFonts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54C5E2B"/>
    <w:multiLevelType w:val="hybridMultilevel"/>
    <w:tmpl w:val="848EA16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B770D45"/>
    <w:multiLevelType w:val="hybridMultilevel"/>
    <w:tmpl w:val="5D946CD2"/>
    <w:lvl w:ilvl="0" w:tplc="E23EFD8E">
      <w:start w:val="1"/>
      <w:numFmt w:val="upperRoman"/>
      <w:lvlText w:val="%1."/>
      <w:lvlJc w:val="left"/>
      <w:pPr>
        <w:ind w:left="424" w:hanging="284"/>
      </w:pPr>
      <w:rPr>
        <w:rFonts w:ascii="Calibri Light" w:eastAsia="Calibri Light" w:hAnsi="Calibri Light" w:cs="Calibri Light" w:hint="default"/>
        <w:b w:val="0"/>
        <w:bCs w:val="0"/>
        <w:i w:val="0"/>
        <w:iCs w:val="0"/>
        <w:spacing w:val="-1"/>
        <w:w w:val="100"/>
        <w:sz w:val="24"/>
        <w:szCs w:val="24"/>
        <w:lang w:val="pl-PL" w:eastAsia="en-US" w:bidi="ar-SA"/>
      </w:rPr>
    </w:lvl>
    <w:lvl w:ilvl="1" w:tplc="DA56929A">
      <w:start w:val="1"/>
      <w:numFmt w:val="lowerLetter"/>
      <w:lvlText w:val="%2)"/>
      <w:lvlJc w:val="left"/>
      <w:pPr>
        <w:ind w:left="360" w:hanging="360"/>
      </w:pPr>
      <w:rPr>
        <w:rFonts w:hint="default"/>
        <w:b w:val="0"/>
        <w:bCs w:val="0"/>
        <w:i w:val="0"/>
        <w:iCs w:val="0"/>
        <w:color w:val="auto"/>
        <w:spacing w:val="-1"/>
        <w:w w:val="100"/>
        <w:sz w:val="22"/>
        <w:szCs w:val="22"/>
        <w:lang w:val="pl-PL" w:eastAsia="en-US" w:bidi="ar-SA"/>
      </w:rPr>
    </w:lvl>
    <w:lvl w:ilvl="2" w:tplc="8484234E">
      <w:numFmt w:val="bullet"/>
      <w:lvlText w:val="­"/>
      <w:lvlJc w:val="left"/>
      <w:pPr>
        <w:ind w:left="1274" w:hanging="425"/>
      </w:pPr>
      <w:rPr>
        <w:rFonts w:ascii="Courier New" w:eastAsia="Courier New" w:hAnsi="Courier New" w:cs="Courier New" w:hint="default"/>
        <w:b w:val="0"/>
        <w:bCs w:val="0"/>
        <w:i w:val="0"/>
        <w:iCs w:val="0"/>
        <w:spacing w:val="0"/>
        <w:w w:val="100"/>
        <w:sz w:val="24"/>
        <w:szCs w:val="24"/>
        <w:lang w:val="pl-PL" w:eastAsia="en-US" w:bidi="ar-SA"/>
      </w:rPr>
    </w:lvl>
    <w:lvl w:ilvl="3" w:tplc="E368985E">
      <w:numFmt w:val="bullet"/>
      <w:lvlText w:val="•"/>
      <w:lvlJc w:val="left"/>
      <w:pPr>
        <w:ind w:left="1280" w:hanging="425"/>
      </w:pPr>
      <w:rPr>
        <w:lang w:val="pl-PL" w:eastAsia="en-US" w:bidi="ar-SA"/>
      </w:rPr>
    </w:lvl>
    <w:lvl w:ilvl="4" w:tplc="D4DA553C">
      <w:numFmt w:val="bullet"/>
      <w:lvlText w:val="•"/>
      <w:lvlJc w:val="left"/>
      <w:pPr>
        <w:ind w:left="2433" w:hanging="425"/>
      </w:pPr>
      <w:rPr>
        <w:lang w:val="pl-PL" w:eastAsia="en-US" w:bidi="ar-SA"/>
      </w:rPr>
    </w:lvl>
    <w:lvl w:ilvl="5" w:tplc="61B2423C">
      <w:numFmt w:val="bullet"/>
      <w:lvlText w:val="•"/>
      <w:lvlJc w:val="left"/>
      <w:pPr>
        <w:ind w:left="3587" w:hanging="425"/>
      </w:pPr>
      <w:rPr>
        <w:lang w:val="pl-PL" w:eastAsia="en-US" w:bidi="ar-SA"/>
      </w:rPr>
    </w:lvl>
    <w:lvl w:ilvl="6" w:tplc="7EB694F4">
      <w:numFmt w:val="bullet"/>
      <w:lvlText w:val="•"/>
      <w:lvlJc w:val="left"/>
      <w:pPr>
        <w:ind w:left="4741" w:hanging="425"/>
      </w:pPr>
      <w:rPr>
        <w:lang w:val="pl-PL" w:eastAsia="en-US" w:bidi="ar-SA"/>
      </w:rPr>
    </w:lvl>
    <w:lvl w:ilvl="7" w:tplc="021EA974">
      <w:numFmt w:val="bullet"/>
      <w:lvlText w:val="•"/>
      <w:lvlJc w:val="left"/>
      <w:pPr>
        <w:ind w:left="5895" w:hanging="425"/>
      </w:pPr>
      <w:rPr>
        <w:lang w:val="pl-PL" w:eastAsia="en-US" w:bidi="ar-SA"/>
      </w:rPr>
    </w:lvl>
    <w:lvl w:ilvl="8" w:tplc="63FE9F86">
      <w:numFmt w:val="bullet"/>
      <w:lvlText w:val="•"/>
      <w:lvlJc w:val="left"/>
      <w:pPr>
        <w:ind w:left="7048" w:hanging="425"/>
      </w:pPr>
      <w:rPr>
        <w:lang w:val="pl-PL" w:eastAsia="en-US" w:bidi="ar-SA"/>
      </w:rPr>
    </w:lvl>
  </w:abstractNum>
  <w:abstractNum w:abstractNumId="21" w15:restartNumberingAfterBreak="0">
    <w:nsid w:val="71AA5265"/>
    <w:multiLevelType w:val="multilevel"/>
    <w:tmpl w:val="5C5CB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C407985"/>
    <w:multiLevelType w:val="hybridMultilevel"/>
    <w:tmpl w:val="FAB6CA78"/>
    <w:lvl w:ilvl="0" w:tplc="2C7E44B4">
      <w:start w:val="1"/>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abstractNumId w:val="20"/>
  </w:num>
  <w:num w:numId="2">
    <w:abstractNumId w:val="18"/>
  </w:num>
  <w:num w:numId="3">
    <w:abstractNumId w:val="1"/>
  </w:num>
  <w:num w:numId="4">
    <w:abstractNumId w:val="13"/>
  </w:num>
  <w:num w:numId="5">
    <w:abstractNumId w:val="12"/>
  </w:num>
  <w:num w:numId="6">
    <w:abstractNumId w:val="5"/>
  </w:num>
  <w:num w:numId="7">
    <w:abstractNumId w:val="20"/>
  </w:num>
  <w:num w:numId="8">
    <w:abstractNumId w:val="17"/>
  </w:num>
  <w:num w:numId="9">
    <w:abstractNumId w:val="2"/>
  </w:num>
  <w:num w:numId="10">
    <w:abstractNumId w:val="22"/>
  </w:num>
  <w:num w:numId="11">
    <w:abstractNumId w:val="0"/>
  </w:num>
  <w:num w:numId="12">
    <w:abstractNumId w:val="9"/>
  </w:num>
  <w:num w:numId="13">
    <w:abstractNumId w:val="3"/>
  </w:num>
  <w:num w:numId="14">
    <w:abstractNumId w:val="19"/>
  </w:num>
  <w:num w:numId="15">
    <w:abstractNumId w:val="21"/>
  </w:num>
  <w:num w:numId="16">
    <w:abstractNumId w:val="7"/>
  </w:num>
  <w:num w:numId="17">
    <w:abstractNumId w:val="4"/>
  </w:num>
  <w:num w:numId="18">
    <w:abstractNumId w:val="6"/>
  </w:num>
  <w:num w:numId="19">
    <w:abstractNumId w:val="14"/>
  </w:num>
  <w:num w:numId="20">
    <w:abstractNumId w:val="10"/>
  </w:num>
  <w:num w:numId="21">
    <w:abstractNumId w:val="16"/>
  </w:num>
  <w:num w:numId="22">
    <w:abstractNumId w:val="15"/>
  </w:num>
  <w:num w:numId="23">
    <w:abstractNumId w:val="11"/>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6B08"/>
    <w:rsid w:val="00006B06"/>
    <w:rsid w:val="00041318"/>
    <w:rsid w:val="000B0156"/>
    <w:rsid w:val="00121A2C"/>
    <w:rsid w:val="0017252B"/>
    <w:rsid w:val="001A629E"/>
    <w:rsid w:val="001F3E37"/>
    <w:rsid w:val="002116E4"/>
    <w:rsid w:val="002219C7"/>
    <w:rsid w:val="0022456C"/>
    <w:rsid w:val="0027253C"/>
    <w:rsid w:val="00272C52"/>
    <w:rsid w:val="002B014D"/>
    <w:rsid w:val="002C38E3"/>
    <w:rsid w:val="002E600C"/>
    <w:rsid w:val="002E6F5E"/>
    <w:rsid w:val="002F09BA"/>
    <w:rsid w:val="0034203B"/>
    <w:rsid w:val="003606EA"/>
    <w:rsid w:val="00392C69"/>
    <w:rsid w:val="003B0F42"/>
    <w:rsid w:val="003C7BA8"/>
    <w:rsid w:val="003D6649"/>
    <w:rsid w:val="003E246F"/>
    <w:rsid w:val="003E4C91"/>
    <w:rsid w:val="0044377B"/>
    <w:rsid w:val="00450BB4"/>
    <w:rsid w:val="004527F0"/>
    <w:rsid w:val="00544A43"/>
    <w:rsid w:val="00550650"/>
    <w:rsid w:val="00585960"/>
    <w:rsid w:val="005D6B08"/>
    <w:rsid w:val="00606679"/>
    <w:rsid w:val="006303FD"/>
    <w:rsid w:val="00640EFF"/>
    <w:rsid w:val="00686952"/>
    <w:rsid w:val="00693EA3"/>
    <w:rsid w:val="006E7872"/>
    <w:rsid w:val="006F2A91"/>
    <w:rsid w:val="00714493"/>
    <w:rsid w:val="00732BA5"/>
    <w:rsid w:val="007A1E85"/>
    <w:rsid w:val="007B5F86"/>
    <w:rsid w:val="007C6999"/>
    <w:rsid w:val="008078D7"/>
    <w:rsid w:val="0084429C"/>
    <w:rsid w:val="00994C8D"/>
    <w:rsid w:val="009B1CCC"/>
    <w:rsid w:val="009D3153"/>
    <w:rsid w:val="009F300E"/>
    <w:rsid w:val="00A27D3D"/>
    <w:rsid w:val="00A42675"/>
    <w:rsid w:val="00A42D6A"/>
    <w:rsid w:val="00A51000"/>
    <w:rsid w:val="00AD6C56"/>
    <w:rsid w:val="00AE41B5"/>
    <w:rsid w:val="00B05BFD"/>
    <w:rsid w:val="00B1467F"/>
    <w:rsid w:val="00B61C03"/>
    <w:rsid w:val="00B904D5"/>
    <w:rsid w:val="00BB718C"/>
    <w:rsid w:val="00BE0469"/>
    <w:rsid w:val="00BE0557"/>
    <w:rsid w:val="00BF3B97"/>
    <w:rsid w:val="00C168F7"/>
    <w:rsid w:val="00C3080C"/>
    <w:rsid w:val="00C87D37"/>
    <w:rsid w:val="00CB7689"/>
    <w:rsid w:val="00D220C9"/>
    <w:rsid w:val="00D45E23"/>
    <w:rsid w:val="00E37355"/>
    <w:rsid w:val="00E46322"/>
    <w:rsid w:val="00E561C7"/>
    <w:rsid w:val="00E65042"/>
    <w:rsid w:val="00EE6A15"/>
    <w:rsid w:val="00F50117"/>
    <w:rsid w:val="00F672EC"/>
    <w:rsid w:val="00F70CA2"/>
    <w:rsid w:val="00F8009A"/>
    <w:rsid w:val="00FA7EC2"/>
    <w:rsid w:val="00FB5F88"/>
    <w:rsid w:val="00FB6BE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899602"/>
  <w15:docId w15:val="{7C1222FD-E78D-4284-B84C-76B4DF902C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B0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D6B08"/>
  </w:style>
  <w:style w:type="paragraph" w:styleId="Stopka">
    <w:name w:val="footer"/>
    <w:basedOn w:val="Normalny"/>
    <w:link w:val="StopkaZnak"/>
    <w:uiPriority w:val="99"/>
    <w:unhideWhenUsed/>
    <w:rsid w:val="005D6B0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D6B08"/>
  </w:style>
  <w:style w:type="character" w:customStyle="1" w:styleId="markedcontent">
    <w:name w:val="markedcontent"/>
    <w:basedOn w:val="Domylnaczcionkaakapitu"/>
    <w:rsid w:val="005D6B08"/>
  </w:style>
  <w:style w:type="paragraph" w:styleId="Tekstdymka">
    <w:name w:val="Balloon Text"/>
    <w:basedOn w:val="Normalny"/>
    <w:link w:val="TekstdymkaZnak"/>
    <w:uiPriority w:val="99"/>
    <w:semiHidden/>
    <w:unhideWhenUsed/>
    <w:rsid w:val="005D6B0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D6B08"/>
    <w:rPr>
      <w:rFonts w:ascii="Tahoma" w:hAnsi="Tahoma" w:cs="Tahoma"/>
      <w:sz w:val="16"/>
      <w:szCs w:val="16"/>
    </w:rPr>
  </w:style>
  <w:style w:type="paragraph" w:styleId="Tekstpodstawowy">
    <w:name w:val="Body Text"/>
    <w:basedOn w:val="Normalny"/>
    <w:link w:val="TekstpodstawowyZnak"/>
    <w:uiPriority w:val="1"/>
    <w:unhideWhenUsed/>
    <w:qFormat/>
    <w:rsid w:val="002219C7"/>
    <w:pPr>
      <w:widowControl w:val="0"/>
      <w:autoSpaceDE w:val="0"/>
      <w:autoSpaceDN w:val="0"/>
      <w:spacing w:after="0" w:line="240" w:lineRule="auto"/>
      <w:ind w:left="501"/>
    </w:pPr>
    <w:rPr>
      <w:rFonts w:ascii="Calibri Light" w:eastAsia="Calibri Light" w:hAnsi="Calibri Light" w:cs="Calibri Light"/>
      <w:sz w:val="24"/>
      <w:szCs w:val="24"/>
    </w:rPr>
  </w:style>
  <w:style w:type="character" w:customStyle="1" w:styleId="TekstpodstawowyZnak">
    <w:name w:val="Tekst podstawowy Znak"/>
    <w:basedOn w:val="Domylnaczcionkaakapitu"/>
    <w:link w:val="Tekstpodstawowy"/>
    <w:uiPriority w:val="1"/>
    <w:rsid w:val="002219C7"/>
    <w:rPr>
      <w:rFonts w:ascii="Calibri Light" w:eastAsia="Calibri Light" w:hAnsi="Calibri Light" w:cs="Calibri Light"/>
      <w:sz w:val="24"/>
      <w:szCs w:val="24"/>
    </w:rPr>
  </w:style>
  <w:style w:type="paragraph" w:styleId="Akapitzlist">
    <w:name w:val="List Paragraph"/>
    <w:aliases w:val="sw tekst,Numerowanie,List Paragraph,Akapit z listą4,Podsis rysunku,T_SZ_List Paragraph,L1,Akapit z listą5,BulletC,Wyliczanie,Obiekt,normalny tekst,Akapit z listą31,Bullets,List Paragraph1,Wypunktowanie,CP-UC,CP-Punkty,Bullet List,b1,lp1"/>
    <w:basedOn w:val="Normalny"/>
    <w:link w:val="AkapitzlistZnak"/>
    <w:uiPriority w:val="34"/>
    <w:qFormat/>
    <w:rsid w:val="002219C7"/>
    <w:pPr>
      <w:widowControl w:val="0"/>
      <w:autoSpaceDE w:val="0"/>
      <w:autoSpaceDN w:val="0"/>
      <w:spacing w:before="146" w:after="0" w:line="240" w:lineRule="auto"/>
      <w:ind w:left="501" w:hanging="360"/>
    </w:pPr>
    <w:rPr>
      <w:rFonts w:ascii="Calibri Light" w:eastAsia="Calibri Light" w:hAnsi="Calibri Light" w:cs="Calibri Light"/>
    </w:rPr>
  </w:style>
  <w:style w:type="paragraph" w:customStyle="1" w:styleId="Default">
    <w:name w:val="Default"/>
    <w:rsid w:val="002219C7"/>
    <w:pPr>
      <w:autoSpaceDE w:val="0"/>
      <w:autoSpaceDN w:val="0"/>
      <w:adjustRightInd w:val="0"/>
      <w:spacing w:after="0" w:line="240" w:lineRule="auto"/>
    </w:pPr>
    <w:rPr>
      <w:rFonts w:ascii="Arial" w:hAnsi="Arial" w:cs="Arial"/>
      <w:color w:val="000000"/>
      <w:sz w:val="24"/>
      <w:szCs w:val="24"/>
    </w:rPr>
  </w:style>
  <w:style w:type="character" w:customStyle="1" w:styleId="AkapitzlistZnak">
    <w:name w:val="Akapit z listą Znak"/>
    <w:aliases w:val="sw tekst Znak,Numerowanie Znak,List Paragraph Znak,Akapit z listą4 Znak,Podsis rysunku Znak,T_SZ_List Paragraph Znak,L1 Znak,Akapit z listą5 Znak,BulletC Znak,Wyliczanie Znak,Obiekt Znak,normalny tekst Znak,Akapit z listą31 Znak"/>
    <w:basedOn w:val="Domylnaczcionkaakapitu"/>
    <w:link w:val="Akapitzlist"/>
    <w:uiPriority w:val="34"/>
    <w:qFormat/>
    <w:rsid w:val="00F50117"/>
    <w:rPr>
      <w:rFonts w:ascii="Calibri Light" w:eastAsia="Calibri Light" w:hAnsi="Calibri Light" w:cs="Calibri Light"/>
    </w:rPr>
  </w:style>
  <w:style w:type="character" w:styleId="Odwoaniedokomentarza">
    <w:name w:val="annotation reference"/>
    <w:basedOn w:val="Domylnaczcionkaakapitu"/>
    <w:uiPriority w:val="99"/>
    <w:semiHidden/>
    <w:unhideWhenUsed/>
    <w:rsid w:val="00E65042"/>
    <w:rPr>
      <w:sz w:val="16"/>
      <w:szCs w:val="16"/>
    </w:rPr>
  </w:style>
  <w:style w:type="paragraph" w:styleId="Tekstkomentarza">
    <w:name w:val="annotation text"/>
    <w:basedOn w:val="Normalny"/>
    <w:link w:val="TekstkomentarzaZnak"/>
    <w:uiPriority w:val="99"/>
    <w:semiHidden/>
    <w:unhideWhenUsed/>
    <w:rsid w:val="00E6504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65042"/>
    <w:rPr>
      <w:sz w:val="20"/>
      <w:szCs w:val="20"/>
    </w:rPr>
  </w:style>
  <w:style w:type="paragraph" w:styleId="Tematkomentarza">
    <w:name w:val="annotation subject"/>
    <w:basedOn w:val="Tekstkomentarza"/>
    <w:next w:val="Tekstkomentarza"/>
    <w:link w:val="TematkomentarzaZnak"/>
    <w:uiPriority w:val="99"/>
    <w:semiHidden/>
    <w:unhideWhenUsed/>
    <w:rsid w:val="00E65042"/>
    <w:rPr>
      <w:b/>
      <w:bCs/>
    </w:rPr>
  </w:style>
  <w:style w:type="character" w:customStyle="1" w:styleId="TematkomentarzaZnak">
    <w:name w:val="Temat komentarza Znak"/>
    <w:basedOn w:val="TekstkomentarzaZnak"/>
    <w:link w:val="Tematkomentarza"/>
    <w:uiPriority w:val="99"/>
    <w:semiHidden/>
    <w:rsid w:val="00E65042"/>
    <w:rPr>
      <w:b/>
      <w:bCs/>
      <w:sz w:val="20"/>
      <w:szCs w:val="20"/>
    </w:rPr>
  </w:style>
  <w:style w:type="character" w:styleId="Pogrubienie">
    <w:name w:val="Strong"/>
    <w:basedOn w:val="Domylnaczcionkaakapitu"/>
    <w:uiPriority w:val="22"/>
    <w:qFormat/>
    <w:rsid w:val="00E37355"/>
    <w:rPr>
      <w:b/>
      <w:bCs/>
    </w:rPr>
  </w:style>
  <w:style w:type="paragraph" w:styleId="NormalnyWeb">
    <w:name w:val="Normal (Web)"/>
    <w:basedOn w:val="Normalny"/>
    <w:uiPriority w:val="99"/>
    <w:semiHidden/>
    <w:unhideWhenUsed/>
    <w:rsid w:val="003C7BA8"/>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213047">
      <w:bodyDiv w:val="1"/>
      <w:marLeft w:val="0"/>
      <w:marRight w:val="0"/>
      <w:marTop w:val="0"/>
      <w:marBottom w:val="0"/>
      <w:divBdr>
        <w:top w:val="none" w:sz="0" w:space="0" w:color="auto"/>
        <w:left w:val="none" w:sz="0" w:space="0" w:color="auto"/>
        <w:bottom w:val="none" w:sz="0" w:space="0" w:color="auto"/>
        <w:right w:val="none" w:sz="0" w:space="0" w:color="auto"/>
      </w:divBdr>
    </w:div>
    <w:div w:id="702901522">
      <w:bodyDiv w:val="1"/>
      <w:marLeft w:val="0"/>
      <w:marRight w:val="0"/>
      <w:marTop w:val="0"/>
      <w:marBottom w:val="0"/>
      <w:divBdr>
        <w:top w:val="none" w:sz="0" w:space="0" w:color="auto"/>
        <w:left w:val="none" w:sz="0" w:space="0" w:color="auto"/>
        <w:bottom w:val="none" w:sz="0" w:space="0" w:color="auto"/>
        <w:right w:val="none" w:sz="0" w:space="0" w:color="auto"/>
      </w:divBdr>
    </w:div>
    <w:div w:id="1121994132">
      <w:bodyDiv w:val="1"/>
      <w:marLeft w:val="0"/>
      <w:marRight w:val="0"/>
      <w:marTop w:val="0"/>
      <w:marBottom w:val="0"/>
      <w:divBdr>
        <w:top w:val="none" w:sz="0" w:space="0" w:color="auto"/>
        <w:left w:val="none" w:sz="0" w:space="0" w:color="auto"/>
        <w:bottom w:val="none" w:sz="0" w:space="0" w:color="auto"/>
        <w:right w:val="none" w:sz="0" w:space="0" w:color="auto"/>
      </w:divBdr>
    </w:div>
    <w:div w:id="1198932751">
      <w:bodyDiv w:val="1"/>
      <w:marLeft w:val="0"/>
      <w:marRight w:val="0"/>
      <w:marTop w:val="0"/>
      <w:marBottom w:val="0"/>
      <w:divBdr>
        <w:top w:val="none" w:sz="0" w:space="0" w:color="auto"/>
        <w:left w:val="none" w:sz="0" w:space="0" w:color="auto"/>
        <w:bottom w:val="none" w:sz="0" w:space="0" w:color="auto"/>
        <w:right w:val="none" w:sz="0" w:space="0" w:color="auto"/>
      </w:divBdr>
    </w:div>
    <w:div w:id="1255556089">
      <w:bodyDiv w:val="1"/>
      <w:marLeft w:val="0"/>
      <w:marRight w:val="0"/>
      <w:marTop w:val="0"/>
      <w:marBottom w:val="0"/>
      <w:divBdr>
        <w:top w:val="none" w:sz="0" w:space="0" w:color="auto"/>
        <w:left w:val="none" w:sz="0" w:space="0" w:color="auto"/>
        <w:bottom w:val="none" w:sz="0" w:space="0" w:color="auto"/>
        <w:right w:val="none" w:sz="0" w:space="0" w:color="auto"/>
      </w:divBdr>
    </w:div>
    <w:div w:id="1464537930">
      <w:bodyDiv w:val="1"/>
      <w:marLeft w:val="0"/>
      <w:marRight w:val="0"/>
      <w:marTop w:val="0"/>
      <w:marBottom w:val="0"/>
      <w:divBdr>
        <w:top w:val="none" w:sz="0" w:space="0" w:color="auto"/>
        <w:left w:val="none" w:sz="0" w:space="0" w:color="auto"/>
        <w:bottom w:val="none" w:sz="0" w:space="0" w:color="auto"/>
        <w:right w:val="none" w:sz="0" w:space="0" w:color="auto"/>
      </w:divBdr>
    </w:div>
    <w:div w:id="1900364427">
      <w:bodyDiv w:val="1"/>
      <w:marLeft w:val="0"/>
      <w:marRight w:val="0"/>
      <w:marTop w:val="0"/>
      <w:marBottom w:val="0"/>
      <w:divBdr>
        <w:top w:val="none" w:sz="0" w:space="0" w:color="auto"/>
        <w:left w:val="none" w:sz="0" w:space="0" w:color="auto"/>
        <w:bottom w:val="none" w:sz="0" w:space="0" w:color="auto"/>
        <w:right w:val="none" w:sz="0" w:space="0" w:color="auto"/>
      </w:divBdr>
    </w:div>
    <w:div w:id="1921137220">
      <w:bodyDiv w:val="1"/>
      <w:marLeft w:val="0"/>
      <w:marRight w:val="0"/>
      <w:marTop w:val="0"/>
      <w:marBottom w:val="0"/>
      <w:divBdr>
        <w:top w:val="none" w:sz="0" w:space="0" w:color="auto"/>
        <w:left w:val="none" w:sz="0" w:space="0" w:color="auto"/>
        <w:bottom w:val="none" w:sz="0" w:space="0" w:color="auto"/>
        <w:right w:val="none" w:sz="0" w:space="0" w:color="auto"/>
      </w:divBdr>
    </w:div>
    <w:div w:id="1983994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BC1750-DE50-4B39-BD33-AB5992E0C6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1330</Words>
  <Characters>7986</Characters>
  <Application>Microsoft Office Word</Application>
  <DocSecurity>0</DocSecurity>
  <Lines>66</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 Zakrzewska</dc:creator>
  <cp:lastModifiedBy>Katarzyna Gulatowska</cp:lastModifiedBy>
  <cp:revision>13</cp:revision>
  <cp:lastPrinted>2025-02-12T12:13:00Z</cp:lastPrinted>
  <dcterms:created xsi:type="dcterms:W3CDTF">2026-01-14T07:56:00Z</dcterms:created>
  <dcterms:modified xsi:type="dcterms:W3CDTF">2026-01-26T11:57:00Z</dcterms:modified>
</cp:coreProperties>
</file>